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6A66F" w14:textId="6047EF41" w:rsidR="004D7ACD" w:rsidRDefault="004D7ACD" w:rsidP="00521381">
      <w:pPr>
        <w:suppressAutoHyphens w:val="0"/>
        <w:rPr>
          <w:rFonts w:eastAsiaTheme="minorEastAsia" w:cs="Arial"/>
          <w:color w:val="5B5B5F"/>
          <w:sz w:val="36"/>
          <w:szCs w:val="36"/>
        </w:rPr>
      </w:pPr>
    </w:p>
    <w:p w14:paraId="7D931BFF" w14:textId="77777777" w:rsidR="00521381" w:rsidRPr="00521381" w:rsidRDefault="00521381" w:rsidP="00521381">
      <w:pPr>
        <w:suppressAutoHyphens w:val="0"/>
        <w:rPr>
          <w:rFonts w:eastAsiaTheme="minorEastAsia" w:cs="Arial"/>
          <w:color w:val="5B5B5F"/>
          <w:sz w:val="36"/>
          <w:szCs w:val="36"/>
        </w:rPr>
      </w:pPr>
    </w:p>
    <w:p w14:paraId="2FFDF30F" w14:textId="437DEEC9" w:rsidR="004D7ACD" w:rsidRPr="00777F27" w:rsidRDefault="00A03E18" w:rsidP="004D7ACD">
      <w:pPr>
        <w:rPr>
          <w:rFonts w:eastAsiaTheme="minorEastAsia" w:cs="Arial"/>
          <w:color w:val="405CA1"/>
          <w:sz w:val="56"/>
          <w:szCs w:val="56"/>
        </w:rPr>
      </w:pPr>
      <w:r w:rsidRPr="00777F27">
        <w:rPr>
          <w:rFonts w:eastAsiaTheme="minorEastAsia" w:cs="Arial"/>
          <w:color w:val="405CA1"/>
          <w:sz w:val="56"/>
          <w:szCs w:val="56"/>
        </w:rPr>
        <w:t xml:space="preserve">AVISO DE </w:t>
      </w:r>
      <w:r w:rsidR="004D7ACD" w:rsidRPr="00777F27">
        <w:rPr>
          <w:rFonts w:eastAsiaTheme="minorEastAsia" w:cs="Arial"/>
          <w:color w:val="405CA1"/>
          <w:sz w:val="56"/>
          <w:szCs w:val="56"/>
        </w:rPr>
        <w:t>CONTRATAÇÃO</w:t>
      </w:r>
    </w:p>
    <w:p w14:paraId="3C624F0E" w14:textId="3196EE67" w:rsidR="004D7ACD" w:rsidRPr="00777F27" w:rsidRDefault="004D7ACD" w:rsidP="004D7ACD">
      <w:pPr>
        <w:rPr>
          <w:rFonts w:eastAsiaTheme="minorEastAsia" w:cs="Arial"/>
          <w:color w:val="405CA1"/>
          <w:sz w:val="56"/>
          <w:szCs w:val="56"/>
        </w:rPr>
      </w:pPr>
      <w:r w:rsidRPr="00777F27">
        <w:rPr>
          <w:rFonts w:eastAsiaTheme="minorEastAsia" w:cs="Arial"/>
          <w:color w:val="405CA1"/>
          <w:sz w:val="56"/>
          <w:szCs w:val="56"/>
        </w:rPr>
        <w:t>DIRETA</w:t>
      </w:r>
    </w:p>
    <w:p w14:paraId="34D1A890" w14:textId="204EBD02" w:rsidR="00B821A8" w:rsidRPr="00B821A8" w:rsidRDefault="009E3D74" w:rsidP="00B821A8">
      <w:pPr>
        <w:spacing w:line="259" w:lineRule="auto"/>
        <w:rPr>
          <w:rFonts w:cs="Arial"/>
          <w:bCs/>
          <w:color w:val="5B5B5F"/>
          <w:sz w:val="28"/>
          <w:szCs w:val="28"/>
        </w:rPr>
      </w:pPr>
      <w:r>
        <w:rPr>
          <w:rFonts w:cs="Arial"/>
          <w:bCs/>
          <w:i/>
          <w:iCs/>
          <w:color w:val="5B5B5F"/>
          <w:sz w:val="28"/>
          <w:szCs w:val="28"/>
        </w:rPr>
        <w:t>104</w:t>
      </w:r>
      <w:r w:rsidR="00B821A8" w:rsidRPr="00B821A8">
        <w:rPr>
          <w:rFonts w:cs="Arial"/>
          <w:bCs/>
          <w:i/>
          <w:iCs/>
          <w:color w:val="5B5B5F"/>
          <w:sz w:val="28"/>
          <w:szCs w:val="28"/>
        </w:rPr>
        <w:t>/</w:t>
      </w:r>
      <w:r w:rsidR="00B7082F">
        <w:rPr>
          <w:rFonts w:cs="Arial"/>
          <w:bCs/>
          <w:i/>
          <w:iCs/>
          <w:color w:val="5B5B5F"/>
          <w:sz w:val="28"/>
          <w:szCs w:val="28"/>
        </w:rPr>
        <w:t>2025</w:t>
      </w:r>
    </w:p>
    <w:p w14:paraId="161BA620" w14:textId="77777777" w:rsidR="004D7ACD" w:rsidRPr="00CC7CEA" w:rsidRDefault="004D7ACD" w:rsidP="004D7ACD">
      <w:pPr>
        <w:spacing w:line="259" w:lineRule="auto"/>
        <w:rPr>
          <w:rFonts w:eastAsiaTheme="minorEastAsia" w:cs="Arial"/>
          <w:b/>
          <w:bCs/>
          <w:color w:val="405CA1"/>
          <w:sz w:val="32"/>
          <w:szCs w:val="32"/>
        </w:rPr>
      </w:pPr>
    </w:p>
    <w:p w14:paraId="3DC0DE69" w14:textId="77777777" w:rsidR="004D7ACD" w:rsidRPr="00CC7CEA" w:rsidRDefault="004D7ACD" w:rsidP="004D7ACD">
      <w:pPr>
        <w:spacing w:line="259" w:lineRule="auto"/>
        <w:rPr>
          <w:rFonts w:eastAsiaTheme="minorEastAsia" w:cs="Arial"/>
          <w:b/>
          <w:bCs/>
          <w:color w:val="405CA1"/>
          <w:sz w:val="32"/>
          <w:szCs w:val="32"/>
        </w:rPr>
      </w:pPr>
      <w:r w:rsidRPr="00CC7CEA">
        <w:rPr>
          <w:rFonts w:eastAsiaTheme="minorEastAsia" w:cs="Arial"/>
          <w:b/>
          <w:bCs/>
          <w:color w:val="405CA1"/>
          <w:sz w:val="32"/>
          <w:szCs w:val="32"/>
        </w:rPr>
        <w:t>CONTRATANTE (UASG)</w:t>
      </w:r>
    </w:p>
    <w:p w14:paraId="2B21323F" w14:textId="32346F34" w:rsidR="004D7ACD" w:rsidRPr="004D7ACD" w:rsidRDefault="00B7082F" w:rsidP="004D7ACD">
      <w:pPr>
        <w:rPr>
          <w:rFonts w:cs="Arial"/>
          <w:bCs/>
          <w:color w:val="5B5B5F"/>
          <w:sz w:val="28"/>
          <w:szCs w:val="28"/>
        </w:rPr>
      </w:pPr>
      <w:r>
        <w:rPr>
          <w:rFonts w:cs="Arial"/>
          <w:bCs/>
          <w:color w:val="5B5B5F"/>
          <w:sz w:val="28"/>
          <w:szCs w:val="28"/>
        </w:rPr>
        <w:t>533013</w:t>
      </w:r>
    </w:p>
    <w:p w14:paraId="09DED44F" w14:textId="77777777" w:rsidR="004D7ACD" w:rsidRDefault="004D7ACD"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6C591532" w:rsidR="00F20C01" w:rsidRPr="006E1990" w:rsidRDefault="00B7082F" w:rsidP="00F20C01">
      <w:pPr>
        <w:jc w:val="both"/>
        <w:rPr>
          <w:rFonts w:cs="Arial"/>
          <w:sz w:val="28"/>
          <w:szCs w:val="28"/>
        </w:rPr>
      </w:pPr>
      <w:r w:rsidRPr="00B7082F">
        <w:rPr>
          <w:rFonts w:cs="Arial"/>
          <w:color w:val="595959" w:themeColor="text1" w:themeTint="A6"/>
          <w:sz w:val="28"/>
          <w:szCs w:val="28"/>
        </w:rPr>
        <w:t>Registro de Preços</w:t>
      </w:r>
      <w:r>
        <w:t xml:space="preserve"> </w:t>
      </w:r>
      <w:r w:rsidRPr="00B7082F">
        <w:rPr>
          <w:rFonts w:cs="Arial"/>
          <w:color w:val="595959" w:themeColor="text1" w:themeTint="A6"/>
          <w:sz w:val="28"/>
          <w:szCs w:val="28"/>
        </w:rPr>
        <w:t>contratação, por dispensa de licitação, de fornos micro-ondas, bebedouros de coluna e microfones sem fio, conforme condições, quantidades e exigências estabelecidas neste Aviso de Contratação Direta e seus anexos</w:t>
      </w:r>
      <w:r>
        <w:rPr>
          <w:rFonts w:cs="Arial"/>
          <w:color w:val="595959" w:themeColor="text1" w:themeTint="A6"/>
          <w:sz w:val="28"/>
          <w:szCs w:val="28"/>
        </w:rPr>
        <w:t>.</w:t>
      </w:r>
    </w:p>
    <w:p w14:paraId="35076501" w14:textId="77777777" w:rsidR="00C352C3" w:rsidRPr="00CC7CEA" w:rsidRDefault="00C352C3" w:rsidP="00CC7CEA">
      <w:pPr>
        <w:spacing w:line="259" w:lineRule="auto"/>
        <w:rPr>
          <w:rFonts w:eastAsiaTheme="minorEastAsia" w:cs="Arial"/>
          <w:b/>
          <w:bCs/>
          <w:color w:val="405CA1"/>
          <w:sz w:val="32"/>
          <w:szCs w:val="32"/>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30879377" w14:textId="71655E38" w:rsidR="004D7ACD" w:rsidRPr="007461B5" w:rsidRDefault="004D7ACD" w:rsidP="004D7ACD">
      <w:pPr>
        <w:rPr>
          <w:rFonts w:cs="Arial"/>
          <w:bCs/>
          <w:color w:val="5B5B5F"/>
          <w:sz w:val="28"/>
          <w:szCs w:val="28"/>
        </w:rPr>
      </w:pPr>
      <w:r w:rsidRPr="007461B5">
        <w:rPr>
          <w:rFonts w:cs="Arial"/>
          <w:bCs/>
          <w:color w:val="5B5B5F"/>
          <w:sz w:val="28"/>
          <w:szCs w:val="28"/>
        </w:rPr>
        <w:t xml:space="preserve">R$ </w:t>
      </w:r>
      <w:r w:rsidR="005A49F6" w:rsidRPr="005A49F6">
        <w:rPr>
          <w:rFonts w:cs="Arial"/>
          <w:bCs/>
          <w:color w:val="5B5B5F"/>
          <w:sz w:val="28"/>
          <w:szCs w:val="28"/>
        </w:rPr>
        <w:t>59.747,76</w:t>
      </w:r>
    </w:p>
    <w:p w14:paraId="5C310FC6" w14:textId="77777777" w:rsidR="004D7ACD" w:rsidRPr="00CC7CEA" w:rsidRDefault="004D7ACD" w:rsidP="00CC7CEA">
      <w:pPr>
        <w:spacing w:line="259" w:lineRule="auto"/>
        <w:rPr>
          <w:rFonts w:eastAsiaTheme="minorEastAsia" w:cs="Arial"/>
          <w:b/>
          <w:bCs/>
          <w:color w:val="405CA1"/>
          <w:sz w:val="32"/>
          <w:szCs w:val="32"/>
        </w:rPr>
      </w:pPr>
    </w:p>
    <w:p w14:paraId="61370D13" w14:textId="453C71A8"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DATA DA SESSÃO</w:t>
      </w:r>
      <w:r w:rsidR="004D7ACD" w:rsidRPr="00CC7CEA">
        <w:rPr>
          <w:rFonts w:eastAsiaTheme="minorEastAsia" w:cs="Arial"/>
          <w:b/>
          <w:bCs/>
          <w:color w:val="405CA1"/>
          <w:sz w:val="32"/>
          <w:szCs w:val="32"/>
        </w:rPr>
        <w:t xml:space="preserve"> </w:t>
      </w:r>
      <w:r w:rsidR="00807217" w:rsidRPr="00CC7CEA">
        <w:rPr>
          <w:rFonts w:eastAsiaTheme="minorEastAsia" w:cs="Arial"/>
          <w:b/>
          <w:bCs/>
          <w:color w:val="405CA1"/>
          <w:sz w:val="32"/>
          <w:szCs w:val="32"/>
        </w:rPr>
        <w:t>PÚBLICA</w:t>
      </w:r>
    </w:p>
    <w:p w14:paraId="17FD6C32" w14:textId="1A885653" w:rsidR="004D7ACD" w:rsidRPr="007461B5" w:rsidRDefault="004D7ACD" w:rsidP="004D7ACD">
      <w:pPr>
        <w:rPr>
          <w:rFonts w:cs="Arial"/>
          <w:bCs/>
          <w:color w:val="5B5B5F"/>
          <w:sz w:val="28"/>
          <w:szCs w:val="28"/>
        </w:rPr>
      </w:pPr>
      <w:r w:rsidRPr="007461B5">
        <w:rPr>
          <w:rFonts w:cs="Arial"/>
          <w:bCs/>
          <w:color w:val="5B5B5F"/>
          <w:sz w:val="28"/>
          <w:szCs w:val="28"/>
        </w:rPr>
        <w:t xml:space="preserve">De </w:t>
      </w:r>
      <w:r w:rsidR="00EE2928">
        <w:rPr>
          <w:rFonts w:cs="Arial"/>
          <w:bCs/>
          <w:color w:val="5B5B5F"/>
          <w:sz w:val="28"/>
          <w:szCs w:val="28"/>
        </w:rPr>
        <w:t>26</w:t>
      </w:r>
      <w:r w:rsidRPr="007461B5">
        <w:rPr>
          <w:rFonts w:cs="Arial"/>
          <w:bCs/>
          <w:color w:val="5B5B5F"/>
          <w:sz w:val="28"/>
          <w:szCs w:val="28"/>
        </w:rPr>
        <w:t>/</w:t>
      </w:r>
      <w:r w:rsidR="00EE2928">
        <w:rPr>
          <w:rFonts w:cs="Arial"/>
          <w:bCs/>
          <w:color w:val="5B5B5F"/>
          <w:sz w:val="28"/>
          <w:szCs w:val="28"/>
        </w:rPr>
        <w:t>09</w:t>
      </w:r>
      <w:r w:rsidRPr="007461B5">
        <w:rPr>
          <w:rFonts w:cs="Arial"/>
          <w:bCs/>
          <w:color w:val="5B5B5F"/>
          <w:sz w:val="28"/>
          <w:szCs w:val="28"/>
        </w:rPr>
        <w:t>/202</w:t>
      </w:r>
      <w:r w:rsidR="009406CA">
        <w:rPr>
          <w:rFonts w:cs="Arial"/>
          <w:bCs/>
          <w:color w:val="5B5B5F"/>
          <w:sz w:val="28"/>
          <w:szCs w:val="28"/>
        </w:rPr>
        <w:t>5</w:t>
      </w:r>
    </w:p>
    <w:p w14:paraId="72C1E665" w14:textId="77777777" w:rsidR="004D7ACD" w:rsidRPr="00CC7CEA" w:rsidRDefault="004D7ACD" w:rsidP="00CC7CEA">
      <w:pPr>
        <w:spacing w:line="259" w:lineRule="auto"/>
        <w:rPr>
          <w:rFonts w:eastAsiaTheme="minorEastAsia" w:cs="Arial"/>
          <w:b/>
          <w:bCs/>
          <w:color w:val="405CA1"/>
          <w:sz w:val="32"/>
          <w:szCs w:val="32"/>
        </w:rPr>
      </w:pPr>
    </w:p>
    <w:p w14:paraId="13B0A79B" w14:textId="3A674CCF"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HORÁRIO DA FASE D</w:t>
      </w:r>
      <w:r w:rsidR="004D7ACD" w:rsidRPr="00CC7CEA">
        <w:rPr>
          <w:rFonts w:eastAsiaTheme="minorEastAsia" w:cs="Arial"/>
          <w:b/>
          <w:bCs/>
          <w:color w:val="405CA1"/>
          <w:sz w:val="32"/>
          <w:szCs w:val="32"/>
        </w:rPr>
        <w:t>E LANCES</w:t>
      </w:r>
    </w:p>
    <w:p w14:paraId="7C4D3461" w14:textId="56583FC5" w:rsidR="002850E4" w:rsidRPr="007461B5" w:rsidRDefault="002850E4" w:rsidP="002850E4">
      <w:pPr>
        <w:rPr>
          <w:rFonts w:cs="Arial"/>
          <w:bCs/>
          <w:color w:val="5B5B5F"/>
          <w:sz w:val="28"/>
          <w:szCs w:val="28"/>
        </w:rPr>
      </w:pPr>
      <w:r w:rsidRPr="007461B5">
        <w:rPr>
          <w:rFonts w:cs="Arial"/>
          <w:bCs/>
          <w:color w:val="5B5B5F"/>
          <w:sz w:val="28"/>
          <w:szCs w:val="28"/>
        </w:rPr>
        <w:t xml:space="preserve">Das </w:t>
      </w:r>
      <w:r w:rsidR="003E4A0B">
        <w:rPr>
          <w:rFonts w:cs="Arial"/>
          <w:bCs/>
          <w:color w:val="5B5B5F"/>
          <w:sz w:val="28"/>
          <w:szCs w:val="28"/>
        </w:rPr>
        <w:t>08</w:t>
      </w:r>
      <w:r w:rsidRPr="007461B5">
        <w:rPr>
          <w:rFonts w:cs="Arial"/>
          <w:bCs/>
          <w:color w:val="5B5B5F"/>
          <w:sz w:val="28"/>
          <w:szCs w:val="28"/>
        </w:rPr>
        <w:t xml:space="preserve">h até </w:t>
      </w:r>
      <w:r w:rsidR="003E4A0B">
        <w:rPr>
          <w:rFonts w:cs="Arial"/>
          <w:bCs/>
          <w:color w:val="5B5B5F"/>
          <w:sz w:val="28"/>
          <w:szCs w:val="28"/>
        </w:rPr>
        <w:t>1</w:t>
      </w:r>
      <w:r w:rsidR="00EE2928">
        <w:rPr>
          <w:rFonts w:cs="Arial"/>
          <w:bCs/>
          <w:color w:val="5B5B5F"/>
          <w:sz w:val="28"/>
          <w:szCs w:val="28"/>
        </w:rPr>
        <w:t>4</w:t>
      </w:r>
      <w:bookmarkStart w:id="0" w:name="_GoBack"/>
      <w:bookmarkEnd w:id="0"/>
      <w:r w:rsidRPr="007461B5">
        <w:rPr>
          <w:rFonts w:cs="Arial"/>
          <w:bCs/>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CC7CEA" w:rsidRDefault="00DD2A4A"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CRITÉRIO DE JULGAMENTO:</w:t>
      </w:r>
    </w:p>
    <w:p w14:paraId="05E26229" w14:textId="4CE42D53" w:rsidR="007461B5" w:rsidRPr="007461B5" w:rsidRDefault="007461B5" w:rsidP="007461B5">
      <w:pPr>
        <w:rPr>
          <w:rFonts w:cs="Arial"/>
          <w:bCs/>
          <w:color w:val="5B5B5F"/>
          <w:sz w:val="28"/>
          <w:szCs w:val="28"/>
        </w:rPr>
      </w:pPr>
      <w:r w:rsidRPr="007461B5">
        <w:rPr>
          <w:rFonts w:cs="Arial"/>
          <w:bCs/>
          <w:color w:val="5B5B5F"/>
          <w:sz w:val="28"/>
          <w:szCs w:val="28"/>
        </w:rPr>
        <w:t>menor preço por item</w:t>
      </w:r>
    </w:p>
    <w:p w14:paraId="01C8B05C" w14:textId="10036FE5" w:rsidR="001D29FA" w:rsidRPr="00CC7CEA" w:rsidRDefault="001D29FA" w:rsidP="00CC7CEA">
      <w:pPr>
        <w:rPr>
          <w:rFonts w:eastAsiaTheme="minorEastAsia" w:cs="Arial"/>
          <w:b/>
          <w:bCs/>
          <w:color w:val="405CA1"/>
          <w:sz w:val="32"/>
          <w:szCs w:val="32"/>
        </w:rPr>
      </w:pPr>
    </w:p>
    <w:p w14:paraId="75F10A0B" w14:textId="5AD87F01" w:rsidR="000A0EDE" w:rsidRPr="007461B5" w:rsidRDefault="00444AD5" w:rsidP="000A0EDE">
      <w:pPr>
        <w:rPr>
          <w:rFonts w:cs="Arial"/>
          <w:b/>
          <w:bCs/>
          <w:color w:val="5B5B5F"/>
          <w:sz w:val="26"/>
          <w:szCs w:val="26"/>
        </w:rPr>
      </w:pPr>
      <w:r w:rsidRPr="00CC7CEA">
        <w:rPr>
          <w:rFonts w:eastAsiaTheme="minorEastAsia" w:cs="Arial"/>
          <w:b/>
          <w:bCs/>
          <w:color w:val="405CA1"/>
          <w:sz w:val="32"/>
          <w:szCs w:val="32"/>
        </w:rPr>
        <w:t>TRATAMENTO FAVORECIDO</w:t>
      </w:r>
      <w:r w:rsidR="004D7ACD" w:rsidRPr="00CC7CEA">
        <w:rPr>
          <w:rFonts w:eastAsiaTheme="minorEastAsia" w:cs="Arial"/>
          <w:b/>
          <w:bCs/>
          <w:color w:val="405CA1"/>
          <w:sz w:val="32"/>
          <w:szCs w:val="32"/>
        </w:rPr>
        <w:t xml:space="preserve"> ME/EPP/EQUIPARADAS</w:t>
      </w:r>
      <w:r w:rsidR="004D7ACD" w:rsidRPr="00CC7CEA">
        <w:rPr>
          <w:rFonts w:eastAsiaTheme="minorEastAsia" w:cs="Arial"/>
          <w:b/>
          <w:bCs/>
          <w:color w:val="405CA1"/>
          <w:sz w:val="32"/>
          <w:szCs w:val="32"/>
        </w:rPr>
        <w:br/>
      </w:r>
      <w:r w:rsidR="000A0EDE" w:rsidRPr="007461B5">
        <w:rPr>
          <w:rFonts w:cs="Arial"/>
          <w:b/>
          <w:bCs/>
          <w:color w:val="5B5B5F"/>
          <w:sz w:val="26"/>
          <w:szCs w:val="26"/>
        </w:rPr>
        <w:t>SIM</w:t>
      </w:r>
    </w:p>
    <w:p w14:paraId="453C6843" w14:textId="3B1B4EA5" w:rsidR="001D29FA" w:rsidRPr="00CC7CEA" w:rsidRDefault="001D29FA" w:rsidP="000A0EDE">
      <w:pPr>
        <w:suppressAutoHyphens w:val="0"/>
        <w:spacing w:after="160" w:line="259" w:lineRule="auto"/>
        <w:rPr>
          <w:rFonts w:eastAsiaTheme="minorEastAsia" w:cs="Arial"/>
          <w:b/>
          <w:bCs/>
          <w:color w:val="405CA1"/>
          <w:sz w:val="32"/>
          <w:szCs w:val="32"/>
        </w:rPr>
      </w:pPr>
    </w:p>
    <w:p w14:paraId="1157373C" w14:textId="7A07E4C9" w:rsidR="00D24F5E" w:rsidRPr="00CC7CEA" w:rsidRDefault="00D24F5E" w:rsidP="00D24F5E">
      <w:pPr>
        <w:rPr>
          <w:rFonts w:eastAsiaTheme="minorEastAsia" w:cs="Arial"/>
          <w:b/>
          <w:bCs/>
          <w:color w:val="405CA1"/>
          <w:sz w:val="32"/>
          <w:szCs w:val="32"/>
        </w:rPr>
      </w:pPr>
      <w:r w:rsidRPr="00CC7CEA">
        <w:rPr>
          <w:rFonts w:eastAsiaTheme="minorEastAsia" w:cs="Arial"/>
          <w:b/>
          <w:bCs/>
          <w:color w:val="405CA1"/>
          <w:sz w:val="32"/>
          <w:szCs w:val="32"/>
        </w:rPr>
        <w:t>MARGEM DE PREFERÊNCIA PARA ALGUM ITEM</w:t>
      </w:r>
    </w:p>
    <w:p w14:paraId="5A8605CA" w14:textId="4B144C50" w:rsidR="000A0EDE" w:rsidRPr="006E1990" w:rsidRDefault="000A0EDE" w:rsidP="000A0EDE">
      <w:pPr>
        <w:rPr>
          <w:rFonts w:cs="Arial"/>
          <w:b/>
          <w:bCs/>
          <w:color w:val="5B5B5F"/>
          <w:sz w:val="26"/>
          <w:szCs w:val="26"/>
        </w:rPr>
      </w:pPr>
      <w:r>
        <w:rPr>
          <w:rFonts w:cs="Arial"/>
          <w:b/>
          <w:bCs/>
          <w:color w:val="5B5B5F"/>
          <w:sz w:val="26"/>
          <w:szCs w:val="26"/>
        </w:rPr>
        <w:t>NÃO</w:t>
      </w:r>
    </w:p>
    <w:p w14:paraId="7EE9151E" w14:textId="1BE0F89F" w:rsidR="00781AFF" w:rsidRPr="00CC7CEA" w:rsidRDefault="00D24F5E" w:rsidP="000D57B3">
      <w:pPr>
        <w:rPr>
          <w:rFonts w:eastAsiaTheme="minorEastAsia" w:cs="Arial"/>
          <w:b/>
          <w:bCs/>
          <w:color w:val="405CA1"/>
          <w:sz w:val="32"/>
          <w:szCs w:val="32"/>
        </w:rPr>
      </w:pPr>
      <w:r w:rsidRPr="00CC7CEA">
        <w:rPr>
          <w:rFonts w:eastAsiaTheme="minorEastAsia" w:cs="Arial"/>
          <w:b/>
          <w:bCs/>
          <w:color w:val="405CA1"/>
          <w:sz w:val="32"/>
          <w:szCs w:val="32"/>
        </w:rPr>
        <w:br w:type="page"/>
      </w:r>
    </w:p>
    <w:p w14:paraId="3247FC6E" w14:textId="245ECC26" w:rsidR="00781AFF" w:rsidRDefault="00781AFF">
      <w:pPr>
        <w:suppressAutoHyphens w:val="0"/>
        <w:spacing w:after="160" w:line="259" w:lineRule="auto"/>
        <w:rPr>
          <w:ins w:id="1" w:author="Auto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rsidP="00C355BA">
          <w:pPr>
            <w:pStyle w:val="CabealhodoSumrio"/>
            <w:rPr>
              <w:color w:val="auto"/>
            </w:rPr>
          </w:pPr>
          <w:r>
            <w:t>Sumário</w:t>
          </w:r>
        </w:p>
        <w:p w14:paraId="266206F3" w14:textId="6B182AC2" w:rsidR="008807A5" w:rsidRDefault="00781AFF">
          <w:pPr>
            <w:pStyle w:val="Sumrio1"/>
            <w:rPr>
              <w:rFonts w:asciiTheme="minorHAnsi" w:eastAsiaTheme="minorEastAsia" w:hAnsiTheme="minorHAnsi" w:cstheme="minorBidi"/>
              <w:noProof/>
              <w:kern w:val="2"/>
              <w:sz w:val="24"/>
              <w14:ligatures w14:val="standardContextual"/>
            </w:rPr>
          </w:pPr>
          <w:r w:rsidRPr="008E7EF6">
            <w:fldChar w:fldCharType="begin"/>
          </w:r>
          <w:r w:rsidRPr="008E7EF6">
            <w:instrText xml:space="preserve"> TOC \o "1-3" \h \z \u </w:instrText>
          </w:r>
          <w:r w:rsidRPr="008E7EF6">
            <w:fldChar w:fldCharType="separate"/>
          </w:r>
          <w:hyperlink w:anchor="_Toc207175317" w:history="1">
            <w:r w:rsidR="008807A5" w:rsidRPr="005B03EE">
              <w:rPr>
                <w:rStyle w:val="Hyperlink"/>
                <w:rFonts w:eastAsiaTheme="minorEastAsia"/>
                <w:noProof/>
                <w:lang w:bidi="hi-IN"/>
              </w:rPr>
              <w:t>1.</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OBJETO</w:t>
            </w:r>
            <w:r w:rsidR="008807A5">
              <w:rPr>
                <w:noProof/>
                <w:webHidden/>
              </w:rPr>
              <w:tab/>
            </w:r>
            <w:r w:rsidR="008807A5">
              <w:rPr>
                <w:noProof/>
                <w:webHidden/>
              </w:rPr>
              <w:fldChar w:fldCharType="begin"/>
            </w:r>
            <w:r w:rsidR="008807A5">
              <w:rPr>
                <w:noProof/>
                <w:webHidden/>
              </w:rPr>
              <w:instrText xml:space="preserve"> PAGEREF _Toc207175317 \h </w:instrText>
            </w:r>
            <w:r w:rsidR="008807A5">
              <w:rPr>
                <w:noProof/>
                <w:webHidden/>
              </w:rPr>
            </w:r>
            <w:r w:rsidR="008807A5">
              <w:rPr>
                <w:noProof/>
                <w:webHidden/>
              </w:rPr>
              <w:fldChar w:fldCharType="separate"/>
            </w:r>
            <w:r w:rsidR="00501ABB">
              <w:rPr>
                <w:noProof/>
                <w:webHidden/>
              </w:rPr>
              <w:t>3</w:t>
            </w:r>
            <w:r w:rsidR="008807A5">
              <w:rPr>
                <w:noProof/>
                <w:webHidden/>
              </w:rPr>
              <w:fldChar w:fldCharType="end"/>
            </w:r>
          </w:hyperlink>
        </w:p>
        <w:p w14:paraId="19B16DC6" w14:textId="2941BA26" w:rsidR="008807A5" w:rsidRDefault="00EE2928">
          <w:pPr>
            <w:pStyle w:val="Sumrio1"/>
            <w:rPr>
              <w:rFonts w:asciiTheme="minorHAnsi" w:eastAsiaTheme="minorEastAsia" w:hAnsiTheme="minorHAnsi" w:cstheme="minorBidi"/>
              <w:noProof/>
              <w:kern w:val="2"/>
              <w:sz w:val="24"/>
              <w14:ligatures w14:val="standardContextual"/>
            </w:rPr>
          </w:pPr>
          <w:hyperlink w:anchor="_Toc207175318" w:history="1">
            <w:r w:rsidR="008807A5" w:rsidRPr="005B03EE">
              <w:rPr>
                <w:rStyle w:val="Hyperlink"/>
                <w:rFonts w:eastAsiaTheme="minorEastAsia"/>
                <w:noProof/>
                <w:lang w:bidi="hi-IN"/>
              </w:rPr>
              <w:t>2.</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 xml:space="preserve">DO REGISTRO DE PREÇOS </w:t>
            </w:r>
            <w:r w:rsidR="008807A5">
              <w:rPr>
                <w:noProof/>
                <w:webHidden/>
              </w:rPr>
              <w:tab/>
            </w:r>
            <w:r w:rsidR="008807A5">
              <w:rPr>
                <w:noProof/>
                <w:webHidden/>
              </w:rPr>
              <w:fldChar w:fldCharType="begin"/>
            </w:r>
            <w:r w:rsidR="008807A5">
              <w:rPr>
                <w:noProof/>
                <w:webHidden/>
              </w:rPr>
              <w:instrText xml:space="preserve"> PAGEREF _Toc207175318 \h </w:instrText>
            </w:r>
            <w:r w:rsidR="008807A5">
              <w:rPr>
                <w:noProof/>
                <w:webHidden/>
              </w:rPr>
            </w:r>
            <w:r w:rsidR="008807A5">
              <w:rPr>
                <w:noProof/>
                <w:webHidden/>
              </w:rPr>
              <w:fldChar w:fldCharType="separate"/>
            </w:r>
            <w:r w:rsidR="00501ABB">
              <w:rPr>
                <w:noProof/>
                <w:webHidden/>
              </w:rPr>
              <w:t>3</w:t>
            </w:r>
            <w:r w:rsidR="008807A5">
              <w:rPr>
                <w:noProof/>
                <w:webHidden/>
              </w:rPr>
              <w:fldChar w:fldCharType="end"/>
            </w:r>
          </w:hyperlink>
        </w:p>
        <w:p w14:paraId="46CD0212" w14:textId="61B91CE3" w:rsidR="008807A5" w:rsidRDefault="00EE2928">
          <w:pPr>
            <w:pStyle w:val="Sumrio1"/>
            <w:rPr>
              <w:rFonts w:asciiTheme="minorHAnsi" w:eastAsiaTheme="minorEastAsia" w:hAnsiTheme="minorHAnsi" w:cstheme="minorBidi"/>
              <w:noProof/>
              <w:kern w:val="2"/>
              <w:sz w:val="24"/>
              <w14:ligatures w14:val="standardContextual"/>
            </w:rPr>
          </w:pPr>
          <w:hyperlink w:anchor="_Toc207175319" w:history="1">
            <w:r w:rsidR="008807A5" w:rsidRPr="005B03EE">
              <w:rPr>
                <w:rStyle w:val="Hyperlink"/>
                <w:rFonts w:eastAsiaTheme="minorEastAsia"/>
                <w:noProof/>
                <w:lang w:bidi="hi-IN"/>
              </w:rPr>
              <w:t>3.</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PARTICIPAÇÃO NA DISPENSA ELETRÔNICA</w:t>
            </w:r>
            <w:r w:rsidR="008807A5">
              <w:rPr>
                <w:noProof/>
                <w:webHidden/>
              </w:rPr>
              <w:tab/>
            </w:r>
            <w:r w:rsidR="008807A5">
              <w:rPr>
                <w:noProof/>
                <w:webHidden/>
              </w:rPr>
              <w:fldChar w:fldCharType="begin"/>
            </w:r>
            <w:r w:rsidR="008807A5">
              <w:rPr>
                <w:noProof/>
                <w:webHidden/>
              </w:rPr>
              <w:instrText xml:space="preserve"> PAGEREF _Toc207175319 \h </w:instrText>
            </w:r>
            <w:r w:rsidR="008807A5">
              <w:rPr>
                <w:noProof/>
                <w:webHidden/>
              </w:rPr>
            </w:r>
            <w:r w:rsidR="008807A5">
              <w:rPr>
                <w:noProof/>
                <w:webHidden/>
              </w:rPr>
              <w:fldChar w:fldCharType="separate"/>
            </w:r>
            <w:r w:rsidR="00501ABB">
              <w:rPr>
                <w:noProof/>
                <w:webHidden/>
              </w:rPr>
              <w:t>3</w:t>
            </w:r>
            <w:r w:rsidR="008807A5">
              <w:rPr>
                <w:noProof/>
                <w:webHidden/>
              </w:rPr>
              <w:fldChar w:fldCharType="end"/>
            </w:r>
          </w:hyperlink>
        </w:p>
        <w:p w14:paraId="41D54EC5" w14:textId="77777777" w:rsidR="008807A5" w:rsidRDefault="00EE2928">
          <w:pPr>
            <w:pStyle w:val="Sumrio1"/>
            <w:rPr>
              <w:rFonts w:asciiTheme="minorHAnsi" w:eastAsiaTheme="minorEastAsia" w:hAnsiTheme="minorHAnsi" w:cstheme="minorBidi"/>
              <w:noProof/>
              <w:kern w:val="2"/>
              <w:sz w:val="24"/>
              <w14:ligatures w14:val="standardContextual"/>
            </w:rPr>
          </w:pPr>
          <w:hyperlink w:anchor="_Toc207175320" w:history="1">
            <w:r w:rsidR="008807A5" w:rsidRPr="005B03EE">
              <w:rPr>
                <w:rStyle w:val="Hyperlink"/>
                <w:rFonts w:eastAsiaTheme="minorEastAsia"/>
                <w:noProof/>
                <w:lang w:bidi="hi-IN"/>
              </w:rPr>
              <w:t>4.</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INGRESSO NA DISPENSA ELETRÔNICA E DO CADASTRAMENTO DA ROPOSTA INICIAL</w:t>
            </w:r>
            <w:r w:rsidR="008807A5">
              <w:rPr>
                <w:noProof/>
                <w:webHidden/>
              </w:rPr>
              <w:fldChar w:fldCharType="begin"/>
            </w:r>
            <w:r w:rsidR="008807A5">
              <w:rPr>
                <w:noProof/>
                <w:webHidden/>
              </w:rPr>
              <w:instrText xml:space="preserve"> PAGEREF _Toc207175320 \h </w:instrText>
            </w:r>
            <w:r w:rsidR="008807A5">
              <w:rPr>
                <w:noProof/>
                <w:webHidden/>
              </w:rPr>
            </w:r>
            <w:r w:rsidR="008807A5">
              <w:rPr>
                <w:noProof/>
                <w:webHidden/>
              </w:rPr>
              <w:fldChar w:fldCharType="separate"/>
            </w:r>
            <w:r w:rsidR="00501ABB">
              <w:rPr>
                <w:noProof/>
                <w:webHidden/>
              </w:rPr>
              <w:t>5</w:t>
            </w:r>
            <w:r w:rsidR="008807A5">
              <w:rPr>
                <w:noProof/>
                <w:webHidden/>
              </w:rPr>
              <w:fldChar w:fldCharType="end"/>
            </w:r>
          </w:hyperlink>
        </w:p>
        <w:p w14:paraId="2F3BBA6D" w14:textId="5234D8BF" w:rsidR="008807A5" w:rsidRDefault="00EE2928">
          <w:pPr>
            <w:pStyle w:val="Sumrio1"/>
            <w:rPr>
              <w:rFonts w:asciiTheme="minorHAnsi" w:eastAsiaTheme="minorEastAsia" w:hAnsiTheme="minorHAnsi" w:cstheme="minorBidi"/>
              <w:noProof/>
              <w:kern w:val="2"/>
              <w:sz w:val="24"/>
              <w14:ligatures w14:val="standardContextual"/>
            </w:rPr>
          </w:pPr>
          <w:hyperlink w:anchor="_Toc207175321" w:history="1">
            <w:r w:rsidR="008807A5" w:rsidRPr="005B03EE">
              <w:rPr>
                <w:rStyle w:val="Hyperlink"/>
                <w:rFonts w:eastAsiaTheme="minorEastAsia"/>
                <w:noProof/>
                <w:lang w:bidi="hi-IN"/>
              </w:rPr>
              <w:t>5.</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LANCES</w:t>
            </w:r>
            <w:r w:rsidR="008807A5">
              <w:rPr>
                <w:noProof/>
                <w:webHidden/>
              </w:rPr>
              <w:tab/>
            </w:r>
            <w:r w:rsidR="008807A5">
              <w:rPr>
                <w:noProof/>
                <w:webHidden/>
              </w:rPr>
              <w:fldChar w:fldCharType="begin"/>
            </w:r>
            <w:r w:rsidR="008807A5">
              <w:rPr>
                <w:noProof/>
                <w:webHidden/>
              </w:rPr>
              <w:instrText xml:space="preserve"> PAGEREF _Toc207175321 \h </w:instrText>
            </w:r>
            <w:r w:rsidR="008807A5">
              <w:rPr>
                <w:noProof/>
                <w:webHidden/>
              </w:rPr>
            </w:r>
            <w:r w:rsidR="008807A5">
              <w:rPr>
                <w:noProof/>
                <w:webHidden/>
              </w:rPr>
              <w:fldChar w:fldCharType="separate"/>
            </w:r>
            <w:r w:rsidR="00501ABB">
              <w:rPr>
                <w:noProof/>
                <w:webHidden/>
              </w:rPr>
              <w:t>7</w:t>
            </w:r>
            <w:r w:rsidR="008807A5">
              <w:rPr>
                <w:noProof/>
                <w:webHidden/>
              </w:rPr>
              <w:fldChar w:fldCharType="end"/>
            </w:r>
          </w:hyperlink>
        </w:p>
        <w:p w14:paraId="216BBFCA" w14:textId="58684BDC" w:rsidR="008807A5" w:rsidRDefault="00EE2928">
          <w:pPr>
            <w:pStyle w:val="Sumrio1"/>
            <w:rPr>
              <w:rFonts w:asciiTheme="minorHAnsi" w:eastAsiaTheme="minorEastAsia" w:hAnsiTheme="minorHAnsi" w:cstheme="minorBidi"/>
              <w:noProof/>
              <w:kern w:val="2"/>
              <w:sz w:val="24"/>
              <w14:ligatures w14:val="standardContextual"/>
            </w:rPr>
          </w:pPr>
          <w:hyperlink w:anchor="_Toc207175322" w:history="1">
            <w:r w:rsidR="008807A5" w:rsidRPr="005B03EE">
              <w:rPr>
                <w:rStyle w:val="Hyperlink"/>
                <w:rFonts w:eastAsiaTheme="minorEastAsia"/>
                <w:noProof/>
                <w:lang w:bidi="hi-IN"/>
              </w:rPr>
              <w:t>6.</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JULGAMENTO E ACEITAÇÃO DAS PROPOSTAS</w:t>
            </w:r>
            <w:r w:rsidR="008807A5">
              <w:rPr>
                <w:noProof/>
                <w:webHidden/>
              </w:rPr>
              <w:tab/>
            </w:r>
            <w:r w:rsidR="008807A5">
              <w:rPr>
                <w:noProof/>
                <w:webHidden/>
              </w:rPr>
              <w:fldChar w:fldCharType="begin"/>
            </w:r>
            <w:r w:rsidR="008807A5">
              <w:rPr>
                <w:noProof/>
                <w:webHidden/>
              </w:rPr>
              <w:instrText xml:space="preserve"> PAGEREF _Toc207175322 \h </w:instrText>
            </w:r>
            <w:r w:rsidR="008807A5">
              <w:rPr>
                <w:noProof/>
                <w:webHidden/>
              </w:rPr>
            </w:r>
            <w:r w:rsidR="008807A5">
              <w:rPr>
                <w:noProof/>
                <w:webHidden/>
              </w:rPr>
              <w:fldChar w:fldCharType="separate"/>
            </w:r>
            <w:r w:rsidR="00501ABB">
              <w:rPr>
                <w:noProof/>
                <w:webHidden/>
              </w:rPr>
              <w:t>7</w:t>
            </w:r>
            <w:r w:rsidR="008807A5">
              <w:rPr>
                <w:noProof/>
                <w:webHidden/>
              </w:rPr>
              <w:fldChar w:fldCharType="end"/>
            </w:r>
          </w:hyperlink>
        </w:p>
        <w:p w14:paraId="3DA97A34" w14:textId="2A7DA7D1" w:rsidR="008807A5" w:rsidRDefault="00EE2928">
          <w:pPr>
            <w:pStyle w:val="Sumrio1"/>
            <w:rPr>
              <w:rFonts w:asciiTheme="minorHAnsi" w:eastAsiaTheme="minorEastAsia" w:hAnsiTheme="minorHAnsi" w:cstheme="minorBidi"/>
              <w:noProof/>
              <w:kern w:val="2"/>
              <w:sz w:val="24"/>
              <w14:ligatures w14:val="standardContextual"/>
            </w:rPr>
          </w:pPr>
          <w:hyperlink w:anchor="_Toc207175323" w:history="1">
            <w:r w:rsidR="008807A5" w:rsidRPr="005B03EE">
              <w:rPr>
                <w:rStyle w:val="Hyperlink"/>
                <w:rFonts w:eastAsiaTheme="minorEastAsia"/>
                <w:noProof/>
                <w:lang w:bidi="hi-IN"/>
              </w:rPr>
              <w:t>7.</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HABILITAÇÃO</w:t>
            </w:r>
            <w:r w:rsidR="008807A5">
              <w:rPr>
                <w:noProof/>
                <w:webHidden/>
              </w:rPr>
              <w:tab/>
            </w:r>
            <w:r w:rsidR="008807A5">
              <w:rPr>
                <w:noProof/>
                <w:webHidden/>
              </w:rPr>
              <w:fldChar w:fldCharType="begin"/>
            </w:r>
            <w:r w:rsidR="008807A5">
              <w:rPr>
                <w:noProof/>
                <w:webHidden/>
              </w:rPr>
              <w:instrText xml:space="preserve"> PAGEREF _Toc207175323 \h </w:instrText>
            </w:r>
            <w:r w:rsidR="008807A5">
              <w:rPr>
                <w:noProof/>
                <w:webHidden/>
              </w:rPr>
            </w:r>
            <w:r w:rsidR="008807A5">
              <w:rPr>
                <w:noProof/>
                <w:webHidden/>
              </w:rPr>
              <w:fldChar w:fldCharType="separate"/>
            </w:r>
            <w:r w:rsidR="00501ABB">
              <w:rPr>
                <w:noProof/>
                <w:webHidden/>
              </w:rPr>
              <w:t>10</w:t>
            </w:r>
            <w:r w:rsidR="008807A5">
              <w:rPr>
                <w:noProof/>
                <w:webHidden/>
              </w:rPr>
              <w:fldChar w:fldCharType="end"/>
            </w:r>
          </w:hyperlink>
        </w:p>
        <w:p w14:paraId="29C20438" w14:textId="41D8B6E5" w:rsidR="008807A5" w:rsidRDefault="00EE2928">
          <w:pPr>
            <w:pStyle w:val="Sumrio1"/>
            <w:rPr>
              <w:rFonts w:asciiTheme="minorHAnsi" w:eastAsiaTheme="minorEastAsia" w:hAnsiTheme="minorHAnsi" w:cstheme="minorBidi"/>
              <w:noProof/>
              <w:kern w:val="2"/>
              <w:sz w:val="24"/>
              <w14:ligatures w14:val="standardContextual"/>
            </w:rPr>
          </w:pPr>
          <w:hyperlink w:anchor="_Toc207175324" w:history="1">
            <w:r w:rsidR="008807A5" w:rsidRPr="005B03EE">
              <w:rPr>
                <w:rStyle w:val="Hyperlink"/>
                <w:rFonts w:eastAsiaTheme="minorEastAsia"/>
                <w:noProof/>
                <w:highlight w:val="cyan"/>
                <w:lang w:bidi="hi-IN"/>
              </w:rPr>
              <w:t>8.</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highlight w:val="cyan"/>
                <w:lang w:bidi="hi-IN"/>
              </w:rPr>
              <w:t>DA ATA DE REGISTRO DE PREÇOS</w:t>
            </w:r>
            <w:r w:rsidR="008807A5">
              <w:rPr>
                <w:noProof/>
                <w:webHidden/>
              </w:rPr>
              <w:tab/>
            </w:r>
            <w:r w:rsidR="008807A5">
              <w:rPr>
                <w:noProof/>
                <w:webHidden/>
              </w:rPr>
              <w:fldChar w:fldCharType="begin"/>
            </w:r>
            <w:r w:rsidR="008807A5">
              <w:rPr>
                <w:noProof/>
                <w:webHidden/>
              </w:rPr>
              <w:instrText xml:space="preserve"> PAGEREF _Toc207175324 \h </w:instrText>
            </w:r>
            <w:r w:rsidR="008807A5">
              <w:rPr>
                <w:noProof/>
                <w:webHidden/>
              </w:rPr>
            </w:r>
            <w:r w:rsidR="008807A5">
              <w:rPr>
                <w:noProof/>
                <w:webHidden/>
              </w:rPr>
              <w:fldChar w:fldCharType="separate"/>
            </w:r>
            <w:r w:rsidR="00501ABB">
              <w:rPr>
                <w:noProof/>
                <w:webHidden/>
              </w:rPr>
              <w:t>11</w:t>
            </w:r>
            <w:r w:rsidR="008807A5">
              <w:rPr>
                <w:noProof/>
                <w:webHidden/>
              </w:rPr>
              <w:fldChar w:fldCharType="end"/>
            </w:r>
          </w:hyperlink>
        </w:p>
        <w:p w14:paraId="13289E54" w14:textId="751220DB" w:rsidR="008807A5" w:rsidRDefault="00EE2928">
          <w:pPr>
            <w:pStyle w:val="Sumrio1"/>
            <w:rPr>
              <w:rFonts w:asciiTheme="minorHAnsi" w:eastAsiaTheme="minorEastAsia" w:hAnsiTheme="minorHAnsi" w:cstheme="minorBidi"/>
              <w:noProof/>
              <w:kern w:val="2"/>
              <w:sz w:val="24"/>
              <w14:ligatures w14:val="standardContextual"/>
            </w:rPr>
          </w:pPr>
          <w:hyperlink w:anchor="_Toc207175325" w:history="1">
            <w:r w:rsidR="008807A5" w:rsidRPr="005B03EE">
              <w:rPr>
                <w:rStyle w:val="Hyperlink"/>
                <w:rFonts w:eastAsiaTheme="minorEastAsia"/>
                <w:bCs/>
                <w:noProof/>
                <w:highlight w:val="cyan"/>
                <w:lang w:bidi="hi-IN"/>
              </w:rPr>
              <w:t>9.</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highlight w:val="cyan"/>
                <w:lang w:bidi="hi-IN"/>
              </w:rPr>
              <w:t>DA FORMAÇÃO DO CADASTRO DE RESERVA</w:t>
            </w:r>
            <w:r w:rsidR="008807A5">
              <w:rPr>
                <w:noProof/>
                <w:webHidden/>
              </w:rPr>
              <w:tab/>
            </w:r>
            <w:r w:rsidR="008807A5">
              <w:rPr>
                <w:noProof/>
                <w:webHidden/>
              </w:rPr>
              <w:fldChar w:fldCharType="begin"/>
            </w:r>
            <w:r w:rsidR="008807A5">
              <w:rPr>
                <w:noProof/>
                <w:webHidden/>
              </w:rPr>
              <w:instrText xml:space="preserve"> PAGEREF _Toc207175325 \h </w:instrText>
            </w:r>
            <w:r w:rsidR="008807A5">
              <w:rPr>
                <w:noProof/>
                <w:webHidden/>
              </w:rPr>
            </w:r>
            <w:r w:rsidR="008807A5">
              <w:rPr>
                <w:noProof/>
                <w:webHidden/>
              </w:rPr>
              <w:fldChar w:fldCharType="separate"/>
            </w:r>
            <w:r w:rsidR="00501ABB">
              <w:rPr>
                <w:noProof/>
                <w:webHidden/>
              </w:rPr>
              <w:t>12</w:t>
            </w:r>
            <w:r w:rsidR="008807A5">
              <w:rPr>
                <w:noProof/>
                <w:webHidden/>
              </w:rPr>
              <w:fldChar w:fldCharType="end"/>
            </w:r>
          </w:hyperlink>
        </w:p>
        <w:p w14:paraId="184EC905" w14:textId="70CD8455" w:rsidR="008807A5" w:rsidRDefault="00EE2928">
          <w:pPr>
            <w:pStyle w:val="Sumrio1"/>
            <w:rPr>
              <w:rFonts w:asciiTheme="minorHAnsi" w:eastAsiaTheme="minorEastAsia" w:hAnsiTheme="minorHAnsi" w:cstheme="minorBidi"/>
              <w:noProof/>
              <w:kern w:val="2"/>
              <w:sz w:val="24"/>
              <w14:ligatures w14:val="standardContextual"/>
            </w:rPr>
          </w:pPr>
          <w:hyperlink w:anchor="_Toc207175326" w:history="1">
            <w:r w:rsidR="008807A5" w:rsidRPr="005B03EE">
              <w:rPr>
                <w:rStyle w:val="Hyperlink"/>
                <w:rFonts w:eastAsiaTheme="minorEastAsia"/>
                <w:noProof/>
                <w:lang w:bidi="hi-IN"/>
              </w:rPr>
              <w:t>10.</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CONTRATAÇÃO</w:t>
            </w:r>
            <w:r w:rsidR="008807A5">
              <w:rPr>
                <w:noProof/>
                <w:webHidden/>
              </w:rPr>
              <w:tab/>
            </w:r>
            <w:r w:rsidR="008807A5">
              <w:rPr>
                <w:noProof/>
                <w:webHidden/>
              </w:rPr>
              <w:fldChar w:fldCharType="begin"/>
            </w:r>
            <w:r w:rsidR="008807A5">
              <w:rPr>
                <w:noProof/>
                <w:webHidden/>
              </w:rPr>
              <w:instrText xml:space="preserve"> PAGEREF _Toc207175326 \h </w:instrText>
            </w:r>
            <w:r w:rsidR="008807A5">
              <w:rPr>
                <w:noProof/>
                <w:webHidden/>
              </w:rPr>
            </w:r>
            <w:r w:rsidR="008807A5">
              <w:rPr>
                <w:noProof/>
                <w:webHidden/>
              </w:rPr>
              <w:fldChar w:fldCharType="separate"/>
            </w:r>
            <w:r w:rsidR="00501ABB">
              <w:rPr>
                <w:noProof/>
                <w:webHidden/>
              </w:rPr>
              <w:t>12</w:t>
            </w:r>
            <w:r w:rsidR="008807A5">
              <w:rPr>
                <w:noProof/>
                <w:webHidden/>
              </w:rPr>
              <w:fldChar w:fldCharType="end"/>
            </w:r>
          </w:hyperlink>
        </w:p>
        <w:p w14:paraId="218289C1" w14:textId="0979D025" w:rsidR="008807A5" w:rsidRDefault="00EE2928">
          <w:pPr>
            <w:pStyle w:val="Sumrio1"/>
            <w:rPr>
              <w:rFonts w:asciiTheme="minorHAnsi" w:eastAsiaTheme="minorEastAsia" w:hAnsiTheme="minorHAnsi" w:cstheme="minorBidi"/>
              <w:noProof/>
              <w:kern w:val="2"/>
              <w:sz w:val="24"/>
              <w14:ligatures w14:val="standardContextual"/>
            </w:rPr>
          </w:pPr>
          <w:hyperlink w:anchor="_Toc207175327" w:history="1">
            <w:r w:rsidR="008807A5" w:rsidRPr="005B03EE">
              <w:rPr>
                <w:rStyle w:val="Hyperlink"/>
                <w:rFonts w:eastAsiaTheme="minorEastAsia"/>
                <w:noProof/>
                <w:lang w:bidi="hi-IN"/>
              </w:rPr>
              <w:t>11.</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INFRAÇÕES E SANÇÕES ADMINISTRATIVAS</w:t>
            </w:r>
            <w:r w:rsidR="008807A5">
              <w:rPr>
                <w:noProof/>
                <w:webHidden/>
              </w:rPr>
              <w:tab/>
            </w:r>
            <w:r w:rsidR="008807A5">
              <w:rPr>
                <w:noProof/>
                <w:webHidden/>
              </w:rPr>
              <w:fldChar w:fldCharType="begin"/>
            </w:r>
            <w:r w:rsidR="008807A5">
              <w:rPr>
                <w:noProof/>
                <w:webHidden/>
              </w:rPr>
              <w:instrText xml:space="preserve"> PAGEREF _Toc207175327 \h </w:instrText>
            </w:r>
            <w:r w:rsidR="008807A5">
              <w:rPr>
                <w:noProof/>
                <w:webHidden/>
              </w:rPr>
            </w:r>
            <w:r w:rsidR="008807A5">
              <w:rPr>
                <w:noProof/>
                <w:webHidden/>
              </w:rPr>
              <w:fldChar w:fldCharType="separate"/>
            </w:r>
            <w:r w:rsidR="00501ABB">
              <w:rPr>
                <w:noProof/>
                <w:webHidden/>
              </w:rPr>
              <w:t>13</w:t>
            </w:r>
            <w:r w:rsidR="008807A5">
              <w:rPr>
                <w:noProof/>
                <w:webHidden/>
              </w:rPr>
              <w:fldChar w:fldCharType="end"/>
            </w:r>
          </w:hyperlink>
        </w:p>
        <w:p w14:paraId="27EB68C9" w14:textId="378BE446" w:rsidR="008807A5" w:rsidRDefault="00EE2928">
          <w:pPr>
            <w:pStyle w:val="Sumrio1"/>
            <w:rPr>
              <w:rFonts w:asciiTheme="minorHAnsi" w:eastAsiaTheme="minorEastAsia" w:hAnsiTheme="minorHAnsi" w:cstheme="minorBidi"/>
              <w:noProof/>
              <w:kern w:val="2"/>
              <w:sz w:val="24"/>
              <w14:ligatures w14:val="standardContextual"/>
            </w:rPr>
          </w:pPr>
          <w:hyperlink w:anchor="_Toc207175328" w:history="1">
            <w:r w:rsidR="008807A5" w:rsidRPr="005B03EE">
              <w:rPr>
                <w:rStyle w:val="Hyperlink"/>
                <w:rFonts w:eastAsiaTheme="minorEastAsia"/>
                <w:noProof/>
                <w:lang w:bidi="hi-IN"/>
              </w:rPr>
              <w:t>12.</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DISPOSIÇÕES GERAIS</w:t>
            </w:r>
            <w:r w:rsidR="008807A5">
              <w:rPr>
                <w:noProof/>
                <w:webHidden/>
              </w:rPr>
              <w:tab/>
            </w:r>
            <w:r w:rsidR="008807A5">
              <w:rPr>
                <w:noProof/>
                <w:webHidden/>
              </w:rPr>
              <w:fldChar w:fldCharType="begin"/>
            </w:r>
            <w:r w:rsidR="008807A5">
              <w:rPr>
                <w:noProof/>
                <w:webHidden/>
              </w:rPr>
              <w:instrText xml:space="preserve"> PAGEREF _Toc207175328 \h </w:instrText>
            </w:r>
            <w:r w:rsidR="008807A5">
              <w:rPr>
                <w:noProof/>
                <w:webHidden/>
              </w:rPr>
            </w:r>
            <w:r w:rsidR="008807A5">
              <w:rPr>
                <w:noProof/>
                <w:webHidden/>
              </w:rPr>
              <w:fldChar w:fldCharType="separate"/>
            </w:r>
            <w:r w:rsidR="00501ABB">
              <w:rPr>
                <w:noProof/>
                <w:webHidden/>
              </w:rPr>
              <w:t>15</w:t>
            </w:r>
            <w:r w:rsidR="008807A5">
              <w:rPr>
                <w:noProof/>
                <w:webHidden/>
              </w:rPr>
              <w:fldChar w:fldCharType="end"/>
            </w:r>
          </w:hyperlink>
        </w:p>
        <w:p w14:paraId="7224F11A" w14:textId="0D1FBF4A" w:rsidR="00781AFF" w:rsidRDefault="00781AFF">
          <w:r w:rsidRPr="008E7EF6">
            <w:rPr>
              <w:b/>
              <w:bCs/>
            </w:rPr>
            <w:fldChar w:fldCharType="end"/>
          </w:r>
        </w:p>
      </w:sdtContent>
    </w:sdt>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5CDDC041" w14:textId="42257679" w:rsidR="003C380F" w:rsidRDefault="003C380F" w:rsidP="005B1383">
      <w:pPr>
        <w:spacing w:line="360" w:lineRule="auto"/>
        <w:jc w:val="center"/>
        <w:rPr>
          <w:rFonts w:cs="Arial"/>
          <w:b/>
          <w:bCs/>
          <w:i/>
          <w:iCs/>
          <w:color w:val="FF0000"/>
          <w:szCs w:val="20"/>
        </w:rPr>
      </w:pPr>
      <w:r>
        <w:rPr>
          <w:noProof/>
        </w:rPr>
        <w:lastRenderedPageBreak/>
        <w:drawing>
          <wp:anchor distT="0" distB="0" distL="114300" distR="114300" simplePos="0" relativeHeight="251659264" behindDoc="0" locked="0" layoutInCell="1" allowOverlap="1" wp14:anchorId="323ED946" wp14:editId="0067156B">
            <wp:simplePos x="0" y="0"/>
            <wp:positionH relativeFrom="margin">
              <wp:align>center</wp:align>
            </wp:positionH>
            <wp:positionV relativeFrom="paragraph">
              <wp:posOffset>-248285</wp:posOffset>
            </wp:positionV>
            <wp:extent cx="667322" cy="603660"/>
            <wp:effectExtent l="0" t="0" r="0" b="635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62E05310" w14:textId="77777777" w:rsidR="003C380F" w:rsidRDefault="003C380F" w:rsidP="005B1383">
      <w:pPr>
        <w:spacing w:line="360" w:lineRule="auto"/>
        <w:jc w:val="center"/>
        <w:rPr>
          <w:rFonts w:cs="Arial"/>
          <w:b/>
          <w:bCs/>
          <w:i/>
          <w:iCs/>
          <w:color w:val="FF0000"/>
          <w:szCs w:val="20"/>
        </w:rPr>
      </w:pPr>
    </w:p>
    <w:p w14:paraId="062B12EA" w14:textId="77777777" w:rsidR="003C380F" w:rsidRPr="00E1411C" w:rsidRDefault="003C380F" w:rsidP="003C380F">
      <w:pPr>
        <w:tabs>
          <w:tab w:val="left" w:pos="1985"/>
          <w:tab w:val="left" w:pos="6237"/>
          <w:tab w:val="left" w:pos="6663"/>
        </w:tabs>
        <w:spacing w:line="292" w:lineRule="auto"/>
        <w:ind w:left="993" w:right="140"/>
        <w:jc w:val="center"/>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3D8141F9" w14:textId="77777777" w:rsidR="003C380F" w:rsidRPr="00E1411C" w:rsidRDefault="003C380F" w:rsidP="003C380F">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22CCB251" w14:textId="77777777" w:rsidR="003C380F" w:rsidRPr="00E1411C" w:rsidRDefault="003C380F" w:rsidP="003C380F">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21E1A47F" w14:textId="77777777" w:rsidR="003C380F" w:rsidRPr="00E1411C" w:rsidRDefault="003C380F" w:rsidP="003C380F">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380CC750" w14:textId="77777777" w:rsidR="003C380F" w:rsidRDefault="003C380F" w:rsidP="00284FA9">
      <w:pPr>
        <w:spacing w:line="360" w:lineRule="auto"/>
        <w:jc w:val="center"/>
        <w:rPr>
          <w:rFonts w:cs="Arial"/>
          <w:b/>
          <w:bCs/>
          <w:color w:val="000000" w:themeColor="text1"/>
          <w:szCs w:val="20"/>
        </w:rPr>
      </w:pPr>
    </w:p>
    <w:p w14:paraId="06D2C94E" w14:textId="4EE0A481" w:rsidR="00284FA9" w:rsidRDefault="00C074DA" w:rsidP="00284FA9">
      <w:pPr>
        <w:spacing w:line="360" w:lineRule="auto"/>
        <w:jc w:val="center"/>
        <w:rPr>
          <w:rFonts w:cs="Arial"/>
          <w:b/>
          <w:color w:val="000000"/>
          <w:szCs w:val="20"/>
        </w:rPr>
      </w:pPr>
      <w:r>
        <w:rPr>
          <w:rFonts w:cs="Arial"/>
          <w:b/>
          <w:bCs/>
          <w:color w:val="000000" w:themeColor="text1"/>
          <w:szCs w:val="20"/>
        </w:rPr>
        <w:t>AVISO DE CONTRATAÇÃO DIRETA</w:t>
      </w:r>
      <w:r w:rsidR="00284FA9">
        <w:rPr>
          <w:rFonts w:cs="Arial"/>
          <w:b/>
          <w:bCs/>
          <w:color w:val="000000" w:themeColor="text1"/>
          <w:szCs w:val="20"/>
        </w:rPr>
        <w:t xml:space="preserve"> </w:t>
      </w:r>
      <w:r w:rsidR="00284FA9" w:rsidRPr="00E10DF0">
        <w:rPr>
          <w:rFonts w:cs="Arial"/>
          <w:b/>
          <w:color w:val="000000"/>
          <w:szCs w:val="20"/>
        </w:rPr>
        <w:t xml:space="preserve">Nº </w:t>
      </w:r>
      <w:r w:rsidR="009E3D74">
        <w:rPr>
          <w:rFonts w:cs="Arial"/>
          <w:b/>
          <w:color w:val="000000"/>
          <w:szCs w:val="20"/>
        </w:rPr>
        <w:t>104</w:t>
      </w:r>
      <w:r w:rsidR="003C380F">
        <w:rPr>
          <w:rFonts w:cs="Arial"/>
          <w:b/>
          <w:color w:val="000000"/>
          <w:szCs w:val="20"/>
        </w:rPr>
        <w:t>/2025</w:t>
      </w:r>
    </w:p>
    <w:p w14:paraId="25D96097" w14:textId="1CBC79F9" w:rsidR="00C074DA" w:rsidRPr="00293650" w:rsidRDefault="00C074DA" w:rsidP="00284FA9">
      <w:pPr>
        <w:spacing w:afterLines="300" w:after="720" w:line="360" w:lineRule="auto"/>
        <w:jc w:val="center"/>
        <w:rPr>
          <w:rFonts w:cs="Arial"/>
          <w:color w:val="000000"/>
          <w:szCs w:val="20"/>
        </w:rPr>
      </w:pPr>
      <w:r w:rsidRPr="00293650">
        <w:rPr>
          <w:rFonts w:cs="Arial"/>
          <w:color w:val="000000" w:themeColor="text1"/>
          <w:szCs w:val="20"/>
        </w:rPr>
        <w:t>(Processo Administrativo n</w:t>
      </w:r>
      <w:r w:rsidR="00293650" w:rsidRPr="00293650">
        <w:rPr>
          <w:rFonts w:cs="Arial"/>
          <w:color w:val="000000"/>
          <w:szCs w:val="20"/>
        </w:rPr>
        <w:t xml:space="preserve">° </w:t>
      </w:r>
      <w:r w:rsidR="003C380F" w:rsidRPr="003C380F">
        <w:rPr>
          <w:rFonts w:cs="Arial"/>
          <w:i/>
          <w:iCs/>
          <w:szCs w:val="20"/>
        </w:rPr>
        <w:t>59004.001093/2025-69</w:t>
      </w:r>
      <w:r w:rsidR="00293650" w:rsidRPr="00293650">
        <w:rPr>
          <w:rFonts w:cs="Arial"/>
          <w:color w:val="000000"/>
          <w:szCs w:val="20"/>
        </w:rPr>
        <w:t>)</w:t>
      </w:r>
    </w:p>
    <w:p w14:paraId="11DA28B5" w14:textId="77777777" w:rsidR="003C380F" w:rsidRDefault="003C380F" w:rsidP="003C380F">
      <w:pPr>
        <w:rPr>
          <w:rFonts w:cs="Arial"/>
        </w:rPr>
      </w:pPr>
    </w:p>
    <w:p w14:paraId="1E04F358" w14:textId="795852AF" w:rsidR="00947F2C" w:rsidRPr="008530A7" w:rsidRDefault="003C380F" w:rsidP="003C380F">
      <w:pPr>
        <w:spacing w:before="120" w:after="120" w:line="276" w:lineRule="auto"/>
        <w:ind w:firstLine="1134"/>
        <w:jc w:val="both"/>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Eletrônica, com critério de julgamento menor preço por item,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sidR="00B15C84" w:rsidRPr="008530A7">
        <w:rPr>
          <w:bCs/>
        </w:rPr>
        <w:t xml:space="preserve">, </w:t>
      </w:r>
      <w:r w:rsidR="00947F2C" w:rsidRPr="003C380F">
        <w:t>do Decreto nº 11.462, de 31 de março de 2023,</w:t>
      </w:r>
      <w:r w:rsidR="00947F2C" w:rsidRPr="008530A7">
        <w:t xml:space="preserve"> e </w:t>
      </w:r>
      <w:r w:rsidR="00947F2C" w:rsidRPr="00C355BA">
        <w:t>demais</w:t>
      </w:r>
      <w:r w:rsidR="00947F2C" w:rsidRPr="008530A7">
        <w:t xml:space="preserve"> </w:t>
      </w:r>
      <w:r w:rsidR="00B15C84" w:rsidRPr="008530A7">
        <w:t>normas aplicáveis</w:t>
      </w:r>
      <w:r w:rsidR="00947F2C" w:rsidRPr="008530A7">
        <w:t>.</w:t>
      </w:r>
    </w:p>
    <w:p w14:paraId="3726F79B" w14:textId="6388A76B" w:rsidR="00C074DA" w:rsidRPr="00373334" w:rsidRDefault="003F7D37" w:rsidP="00147E57">
      <w:pPr>
        <w:pStyle w:val="Nivel01"/>
        <w:spacing w:before="288" w:after="288"/>
      </w:pPr>
      <w:bookmarkStart w:id="2" w:name="_Toc207175317"/>
      <w:r w:rsidRPr="00373334">
        <w:t xml:space="preserve">DO </w:t>
      </w:r>
      <w:bookmarkStart w:id="3" w:name="_Toc142925860"/>
      <w:r w:rsidR="00C074DA" w:rsidRPr="00373334">
        <w:t>OBJETO</w:t>
      </w:r>
      <w:bookmarkEnd w:id="3"/>
      <w:bookmarkEnd w:id="2"/>
    </w:p>
    <w:p w14:paraId="6CF5CC4C" w14:textId="0ABF4D21" w:rsidR="00C074DA" w:rsidRDefault="00C074DA" w:rsidP="00E23F9E">
      <w:pPr>
        <w:pStyle w:val="Nivel2"/>
      </w:pPr>
      <w:r>
        <w:t xml:space="preserve">O objeto </w:t>
      </w:r>
      <w:r w:rsidR="008E7EF6">
        <w:t>do presente procedimento</w:t>
      </w:r>
      <w:r>
        <w:t xml:space="preserve"> é a escolha da proposta mais vantajosa para a contratação, por dispensa de licitação, de</w:t>
      </w:r>
      <w:r w:rsidR="00996510">
        <w:t xml:space="preserve"> </w:t>
      </w:r>
      <w:r w:rsidR="002159CC" w:rsidRPr="002159CC">
        <w:t>fornos micro-ondas, bebedouros de coluna e microfones sem fio</w:t>
      </w:r>
      <w:r w:rsidRPr="002159CC">
        <w:t>,</w:t>
      </w:r>
      <w:r>
        <w:t xml:space="preserve"> conforme condições, quantidades e exigências estabelecidas neste Aviso de Contratação Direta e seus anexos.</w:t>
      </w:r>
    </w:p>
    <w:p w14:paraId="5DCDF3B2" w14:textId="77777777" w:rsidR="00C074DA" w:rsidRDefault="00C074DA" w:rsidP="00DA0D59">
      <w:pPr>
        <w:pStyle w:val="Nivel3"/>
      </w:pPr>
      <w:r>
        <w:t>Havendo mais de um item, faculta-se ao fornecedor a participação em quantos forem de seu interesse.</w:t>
      </w:r>
    </w:p>
    <w:p w14:paraId="5BD45C5D" w14:textId="02594B97" w:rsidR="008024D5" w:rsidRPr="005841AD" w:rsidRDefault="00C074DA" w:rsidP="00E23F9E">
      <w:pPr>
        <w:pStyle w:val="Nivel2"/>
      </w:pPr>
      <w:r>
        <w:t xml:space="preserve">O critério de julgamento adotado será </w:t>
      </w:r>
      <w:r w:rsidRPr="002159CC">
        <w:t>o</w:t>
      </w:r>
      <w:r w:rsidRPr="002159CC">
        <w:rPr>
          <w:i/>
          <w:iCs/>
        </w:rPr>
        <w:t xml:space="preserve"> </w:t>
      </w:r>
      <w:r w:rsidRPr="002159CC">
        <w:rPr>
          <w:b/>
          <w:bCs w:val="0"/>
          <w:i/>
          <w:iCs/>
        </w:rPr>
        <w:t>menor preço</w:t>
      </w:r>
      <w:r w:rsidRPr="00996510">
        <w:t xml:space="preserve">, </w:t>
      </w:r>
      <w:r>
        <w:t>observadas as exigências contidas neste Aviso de Contratação Direta e seus Anexos quanto às especificações do objeto.</w:t>
      </w:r>
    </w:p>
    <w:p w14:paraId="2C0F3234" w14:textId="75C94786" w:rsidR="00934039" w:rsidRPr="00084092" w:rsidRDefault="00BF5BD9" w:rsidP="00147E57">
      <w:pPr>
        <w:pStyle w:val="Nivel01"/>
        <w:spacing w:before="288" w:after="288"/>
      </w:pPr>
      <w:bookmarkStart w:id="4" w:name="_Toc207175318"/>
      <w:r w:rsidRPr="00084092">
        <w:t xml:space="preserve">DO </w:t>
      </w:r>
      <w:bookmarkStart w:id="5" w:name="_Toc142925861"/>
      <w:r w:rsidR="00934039" w:rsidRPr="00084092">
        <w:t xml:space="preserve">REGISTRO DE PREÇOS </w:t>
      </w:r>
      <w:bookmarkEnd w:id="5"/>
      <w:bookmarkEnd w:id="4"/>
    </w:p>
    <w:p w14:paraId="5E05C942" w14:textId="77777777" w:rsidR="00934039" w:rsidRPr="00084092" w:rsidRDefault="00934039" w:rsidP="00E23F9E">
      <w:pPr>
        <w:pStyle w:val="Nivel2"/>
      </w:pPr>
      <w:r w:rsidRPr="00084092">
        <w:t>As regras referentes aos órgãos gerenciador e participantes, bem como a eventuais adesões são as que constam da minuta de Ata de Registro de Preços.</w:t>
      </w:r>
    </w:p>
    <w:p w14:paraId="57A59216" w14:textId="4B1448AA" w:rsidR="00C074DA" w:rsidRPr="00E7209D" w:rsidRDefault="00BF5BD9" w:rsidP="00147E57">
      <w:pPr>
        <w:pStyle w:val="Nivel01"/>
        <w:spacing w:before="288" w:after="288"/>
      </w:pPr>
      <w:bookmarkStart w:id="6" w:name="_Toc207175319"/>
      <w:r w:rsidRPr="00E7209D">
        <w:t xml:space="preserve">DA </w:t>
      </w:r>
      <w:bookmarkStart w:id="7" w:name="_Toc142925862"/>
      <w:r w:rsidR="00C074DA" w:rsidRPr="00E7209D">
        <w:t>PARTICIPAÇÃO NA DISPENSA ELETRÔNICA</w:t>
      </w:r>
      <w:bookmarkEnd w:id="7"/>
      <w:bookmarkEnd w:id="6"/>
    </w:p>
    <w:p w14:paraId="11E9018D" w14:textId="242DCF7A" w:rsidR="0007324C" w:rsidRPr="004B367C" w:rsidRDefault="00C074DA" w:rsidP="00E23F9E">
      <w:pPr>
        <w:pStyle w:val="Nivel2"/>
      </w:pPr>
      <w:r w:rsidRPr="004B367C">
        <w:t xml:space="preserve">A </w:t>
      </w:r>
      <w:r w:rsidRPr="004B367C">
        <w:rPr>
          <w:color w:val="000000" w:themeColor="text1"/>
        </w:rPr>
        <w:t>participação</w:t>
      </w:r>
      <w:r w:rsidRPr="004B367C">
        <w:t xml:space="preserve"> na presente dispensa eletrônica ocorrerá por meio do Sistema de Dispensa </w:t>
      </w:r>
      <w:r w:rsidRPr="00373334">
        <w:t>Eletrônica</w:t>
      </w:r>
      <w:r w:rsidRPr="004B367C">
        <w:t xml:space="preserve">, ferramenta informatizada integrante do Sistema de Compras do Governo Federal – Compras.gov.br, disponível no Portal de Compras do Governo Federal, no endereço eletrônico </w:t>
      </w:r>
      <w:hyperlink r:id="rId8" w:history="1">
        <w:r w:rsidRPr="00F735F9">
          <w:rPr>
            <w:rStyle w:val="Hyperlink"/>
            <w:color w:val="auto"/>
            <w:u w:val="none"/>
          </w:rPr>
          <w:t>www.gov.br/compras</w:t>
        </w:r>
      </w:hyperlink>
      <w:r w:rsidRPr="00F735F9">
        <w:t xml:space="preserve">. </w:t>
      </w:r>
    </w:p>
    <w:p w14:paraId="18C8E9C6" w14:textId="3D0B30A8" w:rsidR="003A2726" w:rsidRPr="00B468F9" w:rsidRDefault="003A2726" w:rsidP="00B468F9">
      <w:pPr>
        <w:pStyle w:val="Nivel3"/>
      </w:pPr>
      <w:r w:rsidRPr="00B468F9">
        <w:t xml:space="preserve">O procedimento será divulgado no Compras.gov.br e no </w:t>
      </w:r>
      <w:hyperlink r:id="rId9" w:history="1">
        <w:r w:rsidRPr="00B468F9">
          <w:rPr>
            <w:rStyle w:val="Hyperlink"/>
            <w:color w:val="auto"/>
            <w:u w:val="none"/>
          </w:rPr>
          <w:t>Portal Nacional de Contratações Públicas - PNCP</w:t>
        </w:r>
      </w:hyperlink>
      <w:r w:rsidRPr="00B468F9">
        <w:t>, e encaminhado automaticamente aos fornecedores registrados no Sistema de</w:t>
      </w:r>
      <w:r w:rsidR="0016240B" w:rsidRPr="00B468F9">
        <w:t xml:space="preserve"> Cadastramento Unificado de For</w:t>
      </w:r>
      <w:r w:rsidR="009F6ED3" w:rsidRPr="00B468F9">
        <w:t>necedores</w:t>
      </w:r>
      <w:r w:rsidRPr="00B468F9">
        <w:t xml:space="preserve"> - </w:t>
      </w:r>
      <w:proofErr w:type="spellStart"/>
      <w:r w:rsidRPr="00B468F9">
        <w:t>Sicaf</w:t>
      </w:r>
      <w:proofErr w:type="spellEnd"/>
      <w:r w:rsidRPr="00B468F9">
        <w:t>, por mensagem eletrônica, na correspondente linha de fornecimento que pretende atender.</w:t>
      </w:r>
    </w:p>
    <w:p w14:paraId="6EBD1603" w14:textId="1C1E2611" w:rsidR="003A2726" w:rsidRPr="00B468F9" w:rsidRDefault="003A2726" w:rsidP="00B468F9">
      <w:pPr>
        <w:pStyle w:val="Nivel3"/>
      </w:pPr>
      <w:r w:rsidRPr="00B468F9">
        <w:t xml:space="preserve">O Compras.gov.br poderá ser acessado pela web ou pelo </w:t>
      </w:r>
      <w:hyperlink r:id="rId10" w:history="1">
        <w:r w:rsidRPr="00B468F9">
          <w:rPr>
            <w:rStyle w:val="Hyperlink"/>
            <w:color w:val="auto"/>
            <w:u w:val="none"/>
          </w:rPr>
          <w:t>aplicativo Compras.gov.br</w:t>
        </w:r>
        <w:r w:rsidR="005639CC" w:rsidRPr="00B468F9">
          <w:rPr>
            <w:rStyle w:val="Hyperlink"/>
            <w:color w:val="auto"/>
            <w:u w:val="none"/>
          </w:rPr>
          <w:t>.</w:t>
        </w:r>
      </w:hyperlink>
    </w:p>
    <w:p w14:paraId="4CCC7A64" w14:textId="77777777" w:rsidR="00C074DA" w:rsidRPr="00B468F9" w:rsidRDefault="00C074DA" w:rsidP="00B468F9">
      <w:pPr>
        <w:pStyle w:val="Nivel3"/>
      </w:pPr>
      <w:r w:rsidRPr="00B468F9">
        <w:lastRenderedPageBreak/>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3A5612B0" w14:textId="0FB23F3F" w:rsidR="00CE36D9" w:rsidRPr="00BD42A2" w:rsidRDefault="00CE36D9" w:rsidP="00B468F9">
      <w:pPr>
        <w:pStyle w:val="Nvel2-Opcional"/>
        <w:rPr>
          <w:i w:val="0"/>
          <w:color w:val="auto"/>
        </w:rPr>
      </w:pPr>
      <w:r w:rsidRPr="00BD42A2">
        <w:rPr>
          <w:i w:val="0"/>
          <w:color w:val="auto"/>
        </w:rPr>
        <w:t xml:space="preserve">Para os itens </w:t>
      </w:r>
      <w:r w:rsidR="00BD42A2" w:rsidRPr="00BD42A2">
        <w:rPr>
          <w:i w:val="0"/>
          <w:color w:val="auto"/>
        </w:rPr>
        <w:t xml:space="preserve">desta dispensa </w:t>
      </w:r>
      <w:r w:rsidRPr="00BD42A2">
        <w:rPr>
          <w:i w:val="0"/>
          <w:color w:val="auto"/>
        </w:rPr>
        <w:t xml:space="preserve">a participação é exclusiva a microempresas e empresas de pequeno porte, nos termos do </w:t>
      </w:r>
      <w:r w:rsidR="006E54E9" w:rsidRPr="00BD42A2">
        <w:rPr>
          <w:i w:val="0"/>
          <w:color w:val="auto"/>
        </w:rPr>
        <w:t xml:space="preserve">art. 49, inciso IV, c/c o </w:t>
      </w:r>
      <w:r w:rsidRPr="00BD42A2">
        <w:rPr>
          <w:i w:val="0"/>
          <w:color w:val="auto"/>
        </w:rPr>
        <w:t>art. 48</w:t>
      </w:r>
      <w:r w:rsidR="006E54E9" w:rsidRPr="00BD42A2">
        <w:rPr>
          <w:i w:val="0"/>
          <w:color w:val="auto"/>
        </w:rPr>
        <w:t>, inciso I,</w:t>
      </w:r>
      <w:r w:rsidRPr="00BD42A2">
        <w:rPr>
          <w:i w:val="0"/>
          <w:color w:val="auto"/>
        </w:rPr>
        <w:t xml:space="preserve"> da Lei Complementar nº 123, de 14 de dezembro de 2006.</w:t>
      </w:r>
    </w:p>
    <w:p w14:paraId="1317CEA5" w14:textId="51F987D3" w:rsidR="00CE36D9" w:rsidRPr="00BD42A2" w:rsidRDefault="00CE36D9" w:rsidP="00E47CBF">
      <w:pPr>
        <w:pStyle w:val="Nvel3-R"/>
      </w:pPr>
      <w:r w:rsidRPr="00BD42A2">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35F4837" w14:textId="40D4966E" w:rsidR="00CE36D9" w:rsidRPr="00BD42A2" w:rsidRDefault="00CE36D9" w:rsidP="00E47CBF">
      <w:pPr>
        <w:pStyle w:val="Nvel3-R"/>
      </w:pPr>
      <w:r w:rsidRPr="00BD42A2">
        <w:t>Será concedido tratamento favorecido para as microempresas e empresas de pequeno porte, para as sociedades cooperativas mencionadas no art</w:t>
      </w:r>
      <w:r w:rsidR="005A77E2" w:rsidRPr="00BD42A2">
        <w:t>.</w:t>
      </w:r>
      <w:r w:rsidRPr="00BD42A2">
        <w:t xml:space="preserve"> 16 da Lei nº 14.133, de 2021, para o agricultor familiar, o produtor rural pessoa física e para o microempreendedor individual - MEI, nos limites previstos da Lei Complementar nº 123, de 2006</w:t>
      </w:r>
      <w:r w:rsidR="001A47F1" w:rsidRPr="00BD42A2">
        <w:t>,</w:t>
      </w:r>
      <w:r w:rsidRPr="00BD42A2">
        <w:t xml:space="preserve"> e do Decreto n.º 8.538, de </w:t>
      </w:r>
      <w:r w:rsidR="00340314" w:rsidRPr="00BD42A2">
        <w:t xml:space="preserve">6 de outubro de </w:t>
      </w:r>
      <w:r w:rsidRPr="00BD42A2">
        <w:t>2015.</w:t>
      </w:r>
    </w:p>
    <w:p w14:paraId="5B801FB3" w14:textId="6C4F247A" w:rsidR="00C074DA" w:rsidRDefault="00C074DA" w:rsidP="00E23F9E">
      <w:pPr>
        <w:pStyle w:val="Nivel2"/>
      </w:pPr>
      <w:bookmarkStart w:id="8" w:name="_Ref144286315"/>
      <w:r w:rsidRPr="00DA0D59">
        <w:t>Não</w:t>
      </w:r>
      <w:r>
        <w:t xml:space="preserve"> </w:t>
      </w:r>
      <w:r w:rsidRPr="00E7209D">
        <w:t>poderão</w:t>
      </w:r>
      <w:r>
        <w:t xml:space="preserve"> participar desta dispensa de licitação:</w:t>
      </w:r>
      <w:bookmarkEnd w:id="8"/>
    </w:p>
    <w:p w14:paraId="5D4CF9E8" w14:textId="6BC05697" w:rsidR="00C074DA" w:rsidRDefault="002B3C10" w:rsidP="00E7209D">
      <w:pPr>
        <w:pStyle w:val="Nivel3"/>
      </w:pPr>
      <w:r w:rsidRPr="004D3A98">
        <w:t xml:space="preserve">aquele </w:t>
      </w:r>
      <w:r w:rsidR="00C074DA" w:rsidRPr="004D3A98">
        <w:t xml:space="preserve">que não atenda às </w:t>
      </w:r>
      <w:r w:rsidR="00C074DA">
        <w:t>condições deste Aviso de Contratação Direta e seu(s) anexo(s);</w:t>
      </w:r>
    </w:p>
    <w:p w14:paraId="4DB17D12" w14:textId="4CC6CB0D" w:rsidR="00FF0BC7" w:rsidRDefault="00FF0BC7" w:rsidP="00E7209D">
      <w:pPr>
        <w:pStyle w:val="Nivel3"/>
        <w:rPr>
          <w:i/>
          <w:iCs/>
        </w:rPr>
      </w:pPr>
      <w:r w:rsidRPr="00FF0BC7">
        <w:t>sociedade que desempenhe atividade incompatível com o objeto da</w:t>
      </w:r>
      <w:r w:rsidR="00FC4195">
        <w:t xml:space="preserve"> dispensa</w:t>
      </w:r>
      <w:r w:rsidRPr="00FF0BC7">
        <w:t>;</w:t>
      </w:r>
    </w:p>
    <w:p w14:paraId="6D1C17FD" w14:textId="346C2F51" w:rsidR="00C074DA" w:rsidRPr="005F528B" w:rsidRDefault="006457A0" w:rsidP="00E7209D">
      <w:pPr>
        <w:pStyle w:val="Nivel3"/>
        <w:rPr>
          <w:rFonts w:eastAsia="Times New Roman"/>
          <w:i/>
          <w:iCs/>
        </w:rPr>
      </w:pPr>
      <w:r w:rsidRPr="004D3A98">
        <w:t xml:space="preserve">empresas </w:t>
      </w:r>
      <w:r w:rsidR="00C074DA" w:rsidRPr="004D3A98">
        <w:t>estrangeir</w:t>
      </w:r>
      <w:r w:rsidRPr="004D3A98">
        <w:t>as</w:t>
      </w:r>
      <w:r w:rsidR="00C074DA" w:rsidRPr="004D3A98">
        <w:t xml:space="preserve"> que não </w:t>
      </w:r>
      <w:r w:rsidR="00C074DA" w:rsidRPr="005F528B">
        <w:t>tenham representação legal no Brasil com poderes expressos para receber citação e responder administrativa ou judicialmente;</w:t>
      </w:r>
    </w:p>
    <w:p w14:paraId="19FF562F" w14:textId="5118A8C1" w:rsidR="00C074DA" w:rsidRPr="000973F2" w:rsidRDefault="00C074DA" w:rsidP="00E7209D">
      <w:pPr>
        <w:pStyle w:val="Nivel3"/>
        <w:rPr>
          <w:strike/>
          <w:color w:val="000000" w:themeColor="text1"/>
        </w:rPr>
      </w:pPr>
      <w:bookmarkStart w:id="9" w:name="_Ref201821777"/>
      <w:r w:rsidRPr="00A77446">
        <w:t>autor do anteprojeto, do projeto básico ou do projeto executivo, pessoa física ou jurídica, quando a contratação versar sobre obra, serviços ou fornecimento de bens a ele relacionados;</w:t>
      </w:r>
      <w:bookmarkEnd w:id="9"/>
    </w:p>
    <w:p w14:paraId="739A1041" w14:textId="3A0EDEED" w:rsidR="00C074DA" w:rsidRPr="00EA0B1E" w:rsidRDefault="00C074DA" w:rsidP="00E7209D">
      <w:pPr>
        <w:pStyle w:val="Nivel3"/>
        <w:rPr>
          <w:strike/>
          <w:color w:val="000000" w:themeColor="text1"/>
        </w:rPr>
      </w:pPr>
      <w:bookmarkStart w:id="10" w:name="_Ref201821778"/>
      <w:r w:rsidRPr="000973F2">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w:t>
      </w:r>
      <w:r w:rsidRPr="008C0627">
        <w:t xml:space="preserve">obra, </w:t>
      </w:r>
      <w:r w:rsidRPr="000973F2">
        <w:t>serviços ou fornecimento de bens a ela necessários;</w:t>
      </w:r>
      <w:bookmarkEnd w:id="10"/>
    </w:p>
    <w:p w14:paraId="786E7CE1" w14:textId="678AEDFB" w:rsidR="00C074DA" w:rsidRPr="00EA0B1E" w:rsidRDefault="00C074DA" w:rsidP="00E7209D">
      <w:pPr>
        <w:pStyle w:val="Nivel3"/>
        <w:rPr>
          <w:strike/>
          <w:color w:val="000000" w:themeColor="text1"/>
        </w:rPr>
      </w:pPr>
      <w:bookmarkStart w:id="11" w:name="_Ref201821743"/>
      <w:r w:rsidRPr="00EA0B1E">
        <w:t>pessoa física ou jurídica que se encontre, ao tempo da contratação, impossibilitada de contratar em decorrência de sanção que lhe foi imposta;</w:t>
      </w:r>
      <w:bookmarkEnd w:id="11"/>
    </w:p>
    <w:p w14:paraId="41B9B9E7" w14:textId="2FA2C711" w:rsidR="00C074DA" w:rsidRPr="00CD5423" w:rsidRDefault="00C074DA" w:rsidP="00E7209D">
      <w:pPr>
        <w:pStyle w:val="Nivel3"/>
        <w:rPr>
          <w:strike/>
          <w:color w:val="000000" w:themeColor="text1"/>
        </w:rPr>
      </w:pPr>
      <w:r w:rsidRPr="00EA0B1E">
        <w:t>aquele que mantenha vínculo de natureza técnica, comercial, econômica, financeira, trabalhista ou civil com dirigente do órgão ou entidade contratante ou com agente público que desempenhe função na</w:t>
      </w:r>
      <w:r w:rsidR="009257AD" w:rsidRPr="00EA0B1E">
        <w:t xml:space="preserve"> dispensa de</w:t>
      </w:r>
      <w:r w:rsidRPr="00EA0B1E">
        <w:t xml:space="preserve"> licitação ou atue na fiscalização ou na gestão do contrato, ou que deles seja cônjuge, companheiro ou parente em linha reta, colateral ou por afinidade, até o terceiro grau;</w:t>
      </w:r>
    </w:p>
    <w:p w14:paraId="0D1D97A1" w14:textId="6552F3DA" w:rsidR="00C074DA" w:rsidRPr="00CD5423" w:rsidRDefault="00C074DA" w:rsidP="00E7209D">
      <w:pPr>
        <w:pStyle w:val="Nivel3"/>
        <w:rPr>
          <w:strike/>
          <w:color w:val="000000" w:themeColor="text1"/>
        </w:rPr>
      </w:pPr>
      <w:r w:rsidRPr="00CD5423">
        <w:rPr>
          <w:color w:val="000000"/>
        </w:rPr>
        <w:t>empresas controladoras, controladas ou coligadas, nos termos da </w:t>
      </w:r>
      <w:hyperlink r:id="rId11">
        <w:r w:rsidRPr="00921E8B">
          <w:rPr>
            <w:rStyle w:val="LinkdaInternet"/>
            <w:rFonts w:eastAsia="Calibri"/>
            <w:color w:val="auto"/>
            <w:u w:val="none"/>
          </w:rPr>
          <w:t>Lei nº 6.404, de 15 de dezembro de 1976</w:t>
        </w:r>
      </w:hyperlink>
      <w:r w:rsidRPr="00CD5423">
        <w:rPr>
          <w:color w:val="000000"/>
        </w:rPr>
        <w:t>, concorrendo entre si;</w:t>
      </w:r>
    </w:p>
    <w:p w14:paraId="2F7003E1" w14:textId="77777777" w:rsidR="00720195" w:rsidRPr="00720195" w:rsidRDefault="00C074DA" w:rsidP="00E7209D">
      <w:pPr>
        <w:pStyle w:val="Nivel3"/>
        <w:rPr>
          <w:strike/>
          <w:color w:val="000000" w:themeColor="text1"/>
        </w:rPr>
      </w:pPr>
      <w:r w:rsidRPr="00CD5423">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r w:rsidR="00720195">
        <w:t>;</w:t>
      </w:r>
    </w:p>
    <w:p w14:paraId="04AF9610" w14:textId="39E44600" w:rsidR="00032BD4" w:rsidRPr="00E47CBF" w:rsidRDefault="009F22BB" w:rsidP="00E47CBF">
      <w:pPr>
        <w:pStyle w:val="Nvel3-R"/>
        <w:rPr>
          <w:strike/>
        </w:rPr>
      </w:pPr>
      <w:r w:rsidRPr="00E47CBF">
        <w:t>O</w:t>
      </w:r>
      <w:r w:rsidR="00FB67AB" w:rsidRPr="00E47CBF">
        <w:t>rganizaç</w:t>
      </w:r>
      <w:r w:rsidRPr="00E47CBF">
        <w:t>ão</w:t>
      </w:r>
      <w:r w:rsidR="00FB67AB" w:rsidRPr="00E47CBF">
        <w:t xml:space="preserve"> da Sociedade Civil de Interesse Público - OSCIP, atuando nessa condição</w:t>
      </w:r>
      <w:r w:rsidR="00D9024D" w:rsidRPr="00E47CBF">
        <w:t>.</w:t>
      </w:r>
    </w:p>
    <w:p w14:paraId="0DC60EE5" w14:textId="57B76617" w:rsidR="00C074DA" w:rsidRPr="005828FF" w:rsidRDefault="00C074DA" w:rsidP="006A3CAC">
      <w:pPr>
        <w:pStyle w:val="Nivel2"/>
      </w:pPr>
      <w:bookmarkStart w:id="12" w:name="_Ref201821838"/>
      <w:r w:rsidRPr="004B367C">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684AEC">
          <w:rPr>
            <w:rStyle w:val="Hyperlink"/>
            <w:color w:val="auto"/>
            <w:u w:val="none"/>
          </w:rPr>
          <w:t>§ 1º do art. 9º da Lei n.º 14.133, de 2021</w:t>
        </w:r>
      </w:hyperlink>
      <w:r w:rsidRPr="00684AEC">
        <w:t>.</w:t>
      </w:r>
      <w:bookmarkEnd w:id="12"/>
    </w:p>
    <w:p w14:paraId="361DBBDA" w14:textId="74DF1BB3" w:rsidR="00755AE3" w:rsidRPr="005D6F73" w:rsidRDefault="00755AE3" w:rsidP="006A3CAC">
      <w:pPr>
        <w:pStyle w:val="Nivel2"/>
      </w:pPr>
      <w:r w:rsidRPr="005D6F73">
        <w:lastRenderedPageBreak/>
        <w:t>O</w:t>
      </w:r>
      <w:r w:rsidRPr="0007058F">
        <w:t xml:space="preserve"> </w:t>
      </w:r>
      <w:r w:rsidR="00342E5F" w:rsidRPr="0007058F">
        <w:t xml:space="preserve">impedimento de que trata o item </w:t>
      </w:r>
      <w:r w:rsidR="0007058F" w:rsidRPr="0007058F">
        <w:fldChar w:fldCharType="begin"/>
      </w:r>
      <w:r w:rsidR="0007058F" w:rsidRPr="0007058F">
        <w:instrText xml:space="preserve"> REF _Ref201821743 \r \h </w:instrText>
      </w:r>
      <w:r w:rsidR="0007058F" w:rsidRPr="0007058F">
        <w:fldChar w:fldCharType="separate"/>
      </w:r>
      <w:r w:rsidR="00501ABB">
        <w:t>3.3.6</w:t>
      </w:r>
      <w:r w:rsidR="0007058F" w:rsidRPr="0007058F">
        <w:fldChar w:fldCharType="end"/>
      </w:r>
      <w:r w:rsidR="00342E5F" w:rsidRPr="005D6F73">
        <w:t xml:space="preserve"> </w:t>
      </w:r>
      <w:r w:rsidRPr="005D6F73">
        <w:t>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r w:rsidR="0077605F" w:rsidRPr="005D6F73">
        <w:t>.</w:t>
      </w:r>
    </w:p>
    <w:p w14:paraId="0722D5F9" w14:textId="53A378D4" w:rsidR="00D638E0" w:rsidRDefault="00D638E0" w:rsidP="00E23F9E">
      <w:pPr>
        <w:pStyle w:val="Nivel2"/>
      </w:pPr>
      <w:r w:rsidRPr="00D638E0">
        <w:t>A critério da Administração e exclusivamente a seu serviço, o autor dos projetos e a empresa a que se referem os</w:t>
      </w:r>
      <w:r w:rsidR="009F7866">
        <w:t xml:space="preserve"> itens </w:t>
      </w:r>
      <w:r w:rsidR="009F7866">
        <w:fldChar w:fldCharType="begin"/>
      </w:r>
      <w:r w:rsidR="009F7866">
        <w:instrText xml:space="preserve"> REF _Ref201821777 \r \h </w:instrText>
      </w:r>
      <w:r w:rsidR="009F7866">
        <w:fldChar w:fldCharType="separate"/>
      </w:r>
      <w:r w:rsidR="00501ABB">
        <w:t>3.3.4</w:t>
      </w:r>
      <w:r w:rsidR="009F7866">
        <w:fldChar w:fldCharType="end"/>
      </w:r>
      <w:r w:rsidR="009F7866">
        <w:t xml:space="preserve"> e </w:t>
      </w:r>
      <w:r w:rsidR="009F7866">
        <w:fldChar w:fldCharType="begin"/>
      </w:r>
      <w:r w:rsidR="009F7866">
        <w:instrText xml:space="preserve"> REF _Ref201821778 \r \h </w:instrText>
      </w:r>
      <w:r w:rsidR="009F7866">
        <w:fldChar w:fldCharType="separate"/>
      </w:r>
      <w:r w:rsidR="00501ABB">
        <w:t>3.3.5</w:t>
      </w:r>
      <w:r w:rsidR="009F7866">
        <w:fldChar w:fldCharType="end"/>
      </w:r>
      <w:r w:rsidRPr="00D638E0">
        <w:t xml:space="preserve"> poderão participar no apoio das atividades de planejamento da contratação, de execução d</w:t>
      </w:r>
      <w:r w:rsidR="009E2BC5">
        <w:t>a dispensa</w:t>
      </w:r>
      <w:r w:rsidRPr="00D638E0">
        <w:t xml:space="preserve"> ou de gestão do contrato, desde que sob supervisão exclusiva de agentes públicos do órgão ou entidade.</w:t>
      </w:r>
    </w:p>
    <w:p w14:paraId="4104E527" w14:textId="6FF31621" w:rsidR="00BB6530" w:rsidRPr="004D3A98" w:rsidRDefault="00BB6530" w:rsidP="00E23F9E">
      <w:pPr>
        <w:pStyle w:val="Nivel2"/>
      </w:pPr>
      <w:r w:rsidRPr="005D6F73">
        <w:t>Equiparam-se aos autores do projeto as empresas integrantes do mesmo grupo econômico.</w:t>
      </w:r>
    </w:p>
    <w:p w14:paraId="3A13A301" w14:textId="2CC1F699" w:rsidR="008A630A" w:rsidRPr="008A630A" w:rsidRDefault="008A630A" w:rsidP="006A3CAC">
      <w:pPr>
        <w:pStyle w:val="Nivel2"/>
      </w:pPr>
      <w:r w:rsidRPr="008A630A">
        <w:t xml:space="preserve">O disposto nos </w:t>
      </w:r>
      <w:r w:rsidRPr="001959FC">
        <w:t xml:space="preserve">itens </w:t>
      </w:r>
      <w:r w:rsidR="001959FC">
        <w:fldChar w:fldCharType="begin"/>
      </w:r>
      <w:r w:rsidR="001959FC">
        <w:instrText xml:space="preserve"> REF _Ref201821777 \r \h </w:instrText>
      </w:r>
      <w:r w:rsidR="001959FC">
        <w:fldChar w:fldCharType="separate"/>
      </w:r>
      <w:r w:rsidR="00501ABB">
        <w:t>3.3.4</w:t>
      </w:r>
      <w:r w:rsidR="001959FC">
        <w:fldChar w:fldCharType="end"/>
      </w:r>
      <w:r w:rsidR="001959FC">
        <w:t xml:space="preserve"> e </w:t>
      </w:r>
      <w:r w:rsidR="001959FC">
        <w:fldChar w:fldCharType="begin"/>
      </w:r>
      <w:r w:rsidR="001959FC">
        <w:instrText xml:space="preserve"> REF _Ref201821778 \r \h </w:instrText>
      </w:r>
      <w:r w:rsidR="001959FC">
        <w:fldChar w:fldCharType="separate"/>
      </w:r>
      <w:r w:rsidR="00501ABB">
        <w:t>3.3.5</w:t>
      </w:r>
      <w:r w:rsidR="001959FC">
        <w:fldChar w:fldCharType="end"/>
      </w:r>
      <w:r w:rsidR="001959FC">
        <w:t xml:space="preserve"> </w:t>
      </w:r>
      <w:r w:rsidRPr="008A630A">
        <w:t xml:space="preserve">não impede a </w:t>
      </w:r>
      <w:r w:rsidR="00CA7444">
        <w:t>dispensa</w:t>
      </w:r>
      <w:r w:rsidRPr="008A630A">
        <w:t xml:space="preserve"> ou a contratação de serviço que inclua como encargo do contratado a elaboração do projeto básico e do projeto executivo, nas contratações integradas, e do projeto executivo, nos demais regimes de execução.</w:t>
      </w:r>
    </w:p>
    <w:p w14:paraId="1E611F61" w14:textId="2D34FEBA" w:rsidR="008A630A" w:rsidRPr="008A630A" w:rsidRDefault="008A630A" w:rsidP="006A3CAC">
      <w:pPr>
        <w:pStyle w:val="Nivel2"/>
      </w:pPr>
      <w:r w:rsidRPr="008A630A">
        <w:t xml:space="preserve">Em </w:t>
      </w:r>
      <w:r w:rsidR="002C1F7E">
        <w:t>dispensas</w:t>
      </w:r>
      <w:r w:rsidRPr="008A630A">
        <w:t xml:space="preserve">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14:paraId="02361799" w14:textId="2375411D" w:rsidR="00C074DA" w:rsidRPr="006A3CAC" w:rsidRDefault="008A630A" w:rsidP="005D6F73">
      <w:pPr>
        <w:pStyle w:val="Nivel2"/>
      </w:pPr>
      <w:r w:rsidRPr="008A630A">
        <w:t>A vedação de que trata o</w:t>
      </w:r>
      <w:r w:rsidRPr="00BB56E1">
        <w:t xml:space="preserve"> item </w:t>
      </w:r>
      <w:r w:rsidR="00BB56E1" w:rsidRPr="00BB56E1">
        <w:fldChar w:fldCharType="begin"/>
      </w:r>
      <w:r w:rsidR="00BB56E1" w:rsidRPr="00BB56E1">
        <w:instrText xml:space="preserve"> REF _Ref201821838 \r \h </w:instrText>
      </w:r>
      <w:r w:rsidR="00BB56E1" w:rsidRPr="00BB56E1">
        <w:fldChar w:fldCharType="separate"/>
      </w:r>
      <w:r w:rsidR="00501ABB">
        <w:t>3.4</w:t>
      </w:r>
      <w:r w:rsidR="00BB56E1" w:rsidRPr="00BB56E1">
        <w:fldChar w:fldCharType="end"/>
      </w:r>
      <w:r w:rsidR="00E41EAA" w:rsidRPr="00BB56E1">
        <w:t>,</w:t>
      </w:r>
      <w:r w:rsidRPr="00BB56E1">
        <w:t xml:space="preserve"> </w:t>
      </w:r>
      <w:r w:rsidRPr="008A630A">
        <w:t>estende-se a terceiro que auxilie a condução da contratação na qualidade de integrante de equipe de apoio, profissional especializado ou funcionário ou representante de empresa que preste assessoria técnica.</w:t>
      </w:r>
    </w:p>
    <w:p w14:paraId="70340918" w14:textId="60D9D52B" w:rsidR="00C074DA" w:rsidRPr="00650A07" w:rsidRDefault="00BF5BD9" w:rsidP="00147E57">
      <w:pPr>
        <w:pStyle w:val="Nivel01"/>
        <w:spacing w:before="288" w:after="288"/>
      </w:pPr>
      <w:bookmarkStart w:id="13" w:name="_Toc207175320"/>
      <w:r w:rsidRPr="00650A07">
        <w:t xml:space="preserve">DO </w:t>
      </w:r>
      <w:bookmarkStart w:id="14" w:name="_Toc142925863"/>
      <w:r w:rsidR="00C074DA" w:rsidRPr="00650A07">
        <w:t xml:space="preserve">INGRESSO NA DISPENSA ELETRÔNICA E </w:t>
      </w:r>
      <w:r w:rsidRPr="00650A07">
        <w:t xml:space="preserve">DO </w:t>
      </w:r>
      <w:r w:rsidR="00C074DA" w:rsidRPr="00650A07">
        <w:t>CADASTRAMENTO DA PROPOSTA INICIAL</w:t>
      </w:r>
      <w:bookmarkEnd w:id="14"/>
      <w:bookmarkEnd w:id="13"/>
    </w:p>
    <w:p w14:paraId="174DC6A0" w14:textId="77777777" w:rsidR="00C074DA" w:rsidRDefault="00C074DA" w:rsidP="00650A07">
      <w:pPr>
        <w:pStyle w:val="Nivel2"/>
      </w:pPr>
      <w:r>
        <w:t>O ingresso do fornecedor na disputa da dispensa eletrônica ocorrerá com o cadastramento de sua proposta inicial, na forma deste item.</w:t>
      </w:r>
    </w:p>
    <w:p w14:paraId="1DC997B5" w14:textId="6CB7921B" w:rsidR="00C074DA" w:rsidRDefault="00C074DA" w:rsidP="00650A07">
      <w:pPr>
        <w:pStyle w:val="Nivel2"/>
      </w:pPr>
      <w: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84AFA5A"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ou o </w:t>
      </w:r>
      <w:r w:rsidR="001C1496" w:rsidRPr="004B367C">
        <w:rPr>
          <w:rFonts w:cs="Arial"/>
          <w:szCs w:val="20"/>
        </w:rPr>
        <w:t>desconto ofertado</w:t>
      </w:r>
      <w:r w:rsidRPr="004B367C">
        <w:rPr>
          <w:rFonts w:cs="Arial"/>
          <w:szCs w:val="20"/>
        </w:rPr>
        <w:t>, vinculam a Contratada.</w:t>
      </w:r>
    </w:p>
    <w:p w14:paraId="4498E879" w14:textId="1B74C0B6"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del w:id="15" w:author="Autor">
        <w:r>
          <w:rPr>
            <w:rFonts w:cs="Arial"/>
            <w:szCs w:val="20"/>
          </w:rPr>
          <w:delText>;</w:delText>
        </w:r>
      </w:del>
      <w:ins w:id="16" w:author="Autor">
        <w:r w:rsidR="00621C11">
          <w:rPr>
            <w:rFonts w:cs="Arial"/>
            <w:szCs w:val="20"/>
          </w:rPr>
          <w:t>.</w:t>
        </w:r>
      </w:ins>
    </w:p>
    <w:p w14:paraId="391B4B11" w14:textId="41FF5E55" w:rsidR="00C074DA" w:rsidRPr="00B32E80" w:rsidRDefault="00C074DA" w:rsidP="00650A07">
      <w:pPr>
        <w:pStyle w:val="Nivel3"/>
      </w:pPr>
      <w:r>
        <w:t xml:space="preserve">A proposta </w:t>
      </w:r>
      <w:r w:rsidRPr="00B32E80">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650A07">
      <w:pPr>
        <w:pStyle w:val="Nivel3"/>
      </w:pPr>
      <w: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650A07">
      <w:pPr>
        <w:pStyle w:val="Nivel2"/>
      </w:pPr>
      <w: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650A07">
      <w:pPr>
        <w:pStyle w:val="Nivel2"/>
      </w:pPr>
      <w:r>
        <w:t>Independentemente do percentual do tributo que constar da planilha, no pagamento serão retidos na fonte os percentuais estabelecidos pela legislação vigente.</w:t>
      </w:r>
    </w:p>
    <w:p w14:paraId="3A4F570A" w14:textId="56190FF5" w:rsidR="00C074DA" w:rsidRPr="006B1CE5" w:rsidRDefault="00C074DA" w:rsidP="00650A07">
      <w:pPr>
        <w:pStyle w:val="Nivel2"/>
      </w:pPr>
      <w:r w:rsidRPr="006B1CE5">
        <w:lastRenderedPageBreak/>
        <w:t xml:space="preserve">A apresentação das propostas implica obrigatoriedade do cumprimento das disposições nelas contidas, em conformidade com o que dispõe o </w:t>
      </w:r>
      <w:r w:rsidRPr="006B1CE5">
        <w:rPr>
          <w:iCs/>
        </w:rPr>
        <w:t>Termo de Referência</w:t>
      </w:r>
      <w:r w:rsidRPr="006B1CE5">
        <w:rPr>
          <w:i/>
        </w:rPr>
        <w:t>,</w:t>
      </w:r>
      <w:r w:rsidR="006B1CE5">
        <w:rPr>
          <w:i/>
        </w:rPr>
        <w:t xml:space="preserve"> </w:t>
      </w:r>
      <w:r w:rsidRPr="006B1CE5">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1890A6C1" w:rsidR="00472E67" w:rsidRPr="006B1CE5" w:rsidRDefault="00472E67" w:rsidP="00650A07">
      <w:pPr>
        <w:pStyle w:val="Nivel2"/>
      </w:pPr>
      <w:r w:rsidRPr="006B1CE5">
        <w:t xml:space="preserve">O prazo de validade da proposta não será inferior a </w:t>
      </w:r>
      <w:r w:rsidR="006B1CE5">
        <w:t>90</w:t>
      </w:r>
      <w:r w:rsidR="00650A07" w:rsidRPr="006B1CE5">
        <w:rPr>
          <w:rFonts w:eastAsia="Arial"/>
          <w:color w:val="EE0000"/>
        </w:rPr>
        <w:t xml:space="preserve"> </w:t>
      </w:r>
      <w:r w:rsidR="00650A07" w:rsidRPr="006B1CE5">
        <w:rPr>
          <w:rFonts w:eastAsia="Arial"/>
        </w:rPr>
        <w:t>(</w:t>
      </w:r>
      <w:r w:rsidR="006B1CE5">
        <w:rPr>
          <w:rFonts w:eastAsia="Arial"/>
        </w:rPr>
        <w:t>noventa</w:t>
      </w:r>
      <w:r w:rsidR="00650A07" w:rsidRPr="006B1CE5">
        <w:rPr>
          <w:rFonts w:eastAsia="Arial"/>
        </w:rPr>
        <w:t>)</w:t>
      </w:r>
      <w:r w:rsidR="00650A07" w:rsidRPr="006B1CE5">
        <w:rPr>
          <w:iCs/>
        </w:rPr>
        <w:t xml:space="preserve"> dias</w:t>
      </w:r>
      <w:r w:rsidRPr="006B1CE5">
        <w:rPr>
          <w:b/>
        </w:rPr>
        <w:t>,</w:t>
      </w:r>
      <w:r w:rsidRPr="006B1CE5">
        <w:t xml:space="preserve"> a contar da data de sua apresentação.</w:t>
      </w:r>
    </w:p>
    <w:p w14:paraId="760936AE" w14:textId="77777777" w:rsidR="00C074DA" w:rsidRPr="005330E3" w:rsidRDefault="00C074DA" w:rsidP="00431C67">
      <w:pPr>
        <w:pStyle w:val="Nivel2"/>
      </w:pPr>
      <w:r w:rsidRPr="005330E3">
        <w:t>No cadastramento da proposta inicial, o fornecedor deverá, também, assinalar Termo de Aceitação, em campo próprio do sistema eletrônico, relativo às seguintes declarações:</w:t>
      </w:r>
      <w:r w:rsidRPr="005330E3">
        <w:rPr>
          <w:rFonts w:eastAsia="Zurich BT"/>
        </w:rPr>
        <w:t xml:space="preserve"> </w:t>
      </w:r>
    </w:p>
    <w:p w14:paraId="54AB42B6" w14:textId="77777777" w:rsidR="00CE5CE1" w:rsidRPr="00CE5CE1" w:rsidRDefault="00C074DA" w:rsidP="00431C67">
      <w:pPr>
        <w:pStyle w:val="Nivel3"/>
      </w:pPr>
      <w:r w:rsidRPr="008A7210">
        <w:t>que inexistem fatos impeditivos para sua habilitação no certame, ciente da obrigatoriedade de declarar ocorrências posteriores;</w:t>
      </w:r>
    </w:p>
    <w:p w14:paraId="4714287B" w14:textId="0260BFD0" w:rsidR="00C074DA" w:rsidRPr="008A7210" w:rsidRDefault="00C074DA" w:rsidP="00431C67">
      <w:pPr>
        <w:pStyle w:val="Nivel3"/>
      </w:pPr>
      <w:r w:rsidRPr="008A7210">
        <w:t>que está ciente e concorda com as condições contidas no Aviso de Contratação Direta e seus anexos;</w:t>
      </w:r>
    </w:p>
    <w:p w14:paraId="6B61C43B" w14:textId="77777777" w:rsidR="00C074DA" w:rsidRPr="008A7210" w:rsidRDefault="00C074DA" w:rsidP="00431C67">
      <w:pPr>
        <w:pStyle w:val="Nivel3"/>
      </w:pPr>
      <w:r w:rsidRPr="008A7210">
        <w:t>que se responsabiliza pelas transações que forem efetuadas no sistema, assumindo-as como firmes e verdadeiras;</w:t>
      </w:r>
    </w:p>
    <w:p w14:paraId="20B20B90" w14:textId="38B2DCCD" w:rsidR="00C074DA" w:rsidRPr="00431C67" w:rsidRDefault="00C074DA" w:rsidP="00431C67">
      <w:pPr>
        <w:pStyle w:val="Nivel3"/>
      </w:pPr>
      <w:r w:rsidRPr="008A7210">
        <w:t xml:space="preserve">que </w:t>
      </w:r>
      <w:r w:rsidRPr="00431C67">
        <w:t>cumpre as exigências de reserva de cargos para pessoa com deficiência e para reabilitado da Previdência Social,</w:t>
      </w:r>
      <w:r w:rsidR="00D80A43" w:rsidRPr="00431C67">
        <w:t xml:space="preserve"> previstas em lei e em outras normas específicas;</w:t>
      </w:r>
    </w:p>
    <w:p w14:paraId="69725E2A" w14:textId="2944FA2A" w:rsidR="00C074DA" w:rsidRPr="00431C67" w:rsidRDefault="00C074DA" w:rsidP="00431C67">
      <w:pPr>
        <w:pStyle w:val="Nivel3"/>
      </w:pPr>
      <w:r w:rsidRPr="00431C67">
        <w:t xml:space="preserve">que não emprega menor de 18 anos em trabalho noturno, perigoso ou insalubre e não emprega menor de 16 anos, salvo menor, a partir de 14 anos, na condição de aprendiz, nos termos do </w:t>
      </w:r>
      <w:hyperlink r:id="rId13" w:anchor="art7" w:history="1">
        <w:r w:rsidRPr="00431C67">
          <w:rPr>
            <w:rStyle w:val="Hyperlink"/>
            <w:color w:val="auto"/>
            <w:u w:val="none"/>
          </w:rPr>
          <w:t>art</w:t>
        </w:r>
        <w:r w:rsidR="00F2138D" w:rsidRPr="00431C67">
          <w:rPr>
            <w:rStyle w:val="Hyperlink"/>
            <w:color w:val="auto"/>
            <w:u w:val="none"/>
          </w:rPr>
          <w:t>.</w:t>
        </w:r>
        <w:r w:rsidRPr="00431C67">
          <w:rPr>
            <w:rStyle w:val="Hyperlink"/>
            <w:color w:val="auto"/>
            <w:u w:val="none"/>
          </w:rPr>
          <w:t xml:space="preserve"> 7°, </w:t>
        </w:r>
        <w:r w:rsidR="00F04232" w:rsidRPr="00431C67">
          <w:rPr>
            <w:rStyle w:val="Hyperlink"/>
            <w:color w:val="auto"/>
            <w:u w:val="none"/>
          </w:rPr>
          <w:t xml:space="preserve">inciso </w:t>
        </w:r>
        <w:r w:rsidRPr="00431C67">
          <w:rPr>
            <w:rStyle w:val="Hyperlink"/>
            <w:color w:val="auto"/>
            <w:u w:val="none"/>
          </w:rPr>
          <w:t>XXXIII, da Constituição</w:t>
        </w:r>
      </w:hyperlink>
      <w:r w:rsidR="00873E0F" w:rsidRPr="00431C67">
        <w:t>;</w:t>
      </w:r>
      <w:r w:rsidR="003368BF" w:rsidRPr="00431C67">
        <w:t xml:space="preserve"> e</w:t>
      </w:r>
    </w:p>
    <w:p w14:paraId="7A25B9EF" w14:textId="681EC8A5" w:rsidR="00873E0F" w:rsidRPr="001C715E" w:rsidRDefault="001C715E" w:rsidP="00431C67">
      <w:pPr>
        <w:pStyle w:val="Nivel3"/>
      </w:pPr>
      <w:r>
        <w:t xml:space="preserve"> </w:t>
      </w:r>
      <w:r w:rsidR="001F59B2" w:rsidRPr="001C715E">
        <w:t>não possui empregados executando trabalho degradante ou forçado, observando o disposto nos incisos III e IV do art. 1º e no inciso III do art. 5º da Constituição Federal</w:t>
      </w:r>
      <w:r w:rsidR="003368BF">
        <w:t>.</w:t>
      </w:r>
    </w:p>
    <w:p w14:paraId="31BADC70" w14:textId="1F85AB0E" w:rsidR="00644BA4" w:rsidRPr="00E76397" w:rsidRDefault="00644BA4" w:rsidP="009F6CE4">
      <w:pPr>
        <w:numPr>
          <w:ilvl w:val="1"/>
          <w:numId w:val="1"/>
        </w:numPr>
        <w:spacing w:before="120" w:after="120" w:line="276" w:lineRule="auto"/>
        <w:jc w:val="both"/>
        <w:rPr>
          <w:rFonts w:cs="Arial"/>
          <w:szCs w:val="20"/>
        </w:rPr>
      </w:pPr>
      <w:r>
        <w:rPr>
          <w:rFonts w:cs="Arial"/>
          <w:color w:val="000000" w:themeColor="text1"/>
          <w:szCs w:val="20"/>
        </w:rPr>
        <w:t>O</w:t>
      </w:r>
      <w:r w:rsidR="00B77399">
        <w:rPr>
          <w:rFonts w:cs="Arial"/>
          <w:color w:val="000000" w:themeColor="text1"/>
          <w:szCs w:val="20"/>
        </w:rPr>
        <w:t xml:space="preserve"> fornecedor </w:t>
      </w:r>
      <w:r w:rsidRPr="00644BA4">
        <w:rPr>
          <w:rFonts w:cs="Arial"/>
          <w:color w:val="000000" w:themeColor="text1"/>
          <w:szCs w:val="20"/>
        </w:rPr>
        <w:t xml:space="preserve">organizado em cooperativa deverá declarar, ainda, em campo próprio do sistema eletrônico, que cumpre os requisitos estabelecidos no </w:t>
      </w:r>
      <w:hyperlink r:id="rId14" w:anchor="art16" w:history="1">
        <w:r w:rsidRPr="004375D1">
          <w:rPr>
            <w:rStyle w:val="Hyperlink"/>
            <w:rFonts w:cs="Arial"/>
            <w:color w:val="auto"/>
            <w:szCs w:val="20"/>
            <w:u w:val="none"/>
          </w:rPr>
          <w:t>art</w:t>
        </w:r>
        <w:r w:rsidR="00F2138D" w:rsidRPr="004375D1">
          <w:rPr>
            <w:rStyle w:val="Hyperlink"/>
            <w:rFonts w:cs="Arial"/>
            <w:color w:val="auto"/>
            <w:szCs w:val="20"/>
            <w:u w:val="none"/>
          </w:rPr>
          <w:t>.</w:t>
        </w:r>
        <w:r w:rsidRPr="004375D1">
          <w:rPr>
            <w:rStyle w:val="Hyperlink"/>
            <w:rFonts w:cs="Arial"/>
            <w:color w:val="auto"/>
            <w:szCs w:val="20"/>
            <w:u w:val="none"/>
          </w:rPr>
          <w:t xml:space="preserve"> 16 da Lei nº 14.133, de 2021.</w:t>
        </w:r>
      </w:hyperlink>
    </w:p>
    <w:p w14:paraId="63935CB4" w14:textId="1182D3CB" w:rsidR="00C074DA" w:rsidRPr="00562AAD" w:rsidRDefault="00C074DA" w:rsidP="00431C67">
      <w:pPr>
        <w:pStyle w:val="Nivel2"/>
      </w:pPr>
      <w:r w:rsidRPr="005330E3">
        <w:t xml:space="preserve">O fornecedor enquadrado como microempresa, empresa de pequeno porte ou sociedade cooperativa deverá declarar, ainda, em campo próprio do sistema eletrônico, que cumpre os requisitos estabelecidos no </w:t>
      </w:r>
      <w:hyperlink r:id="rId15" w:anchor="art3" w:history="1">
        <w:r w:rsidRPr="00562AAD">
          <w:rPr>
            <w:rStyle w:val="Hyperlink"/>
            <w:color w:val="auto"/>
            <w:u w:val="none"/>
          </w:rPr>
          <w:t>art</w:t>
        </w:r>
        <w:r w:rsidR="00697509" w:rsidRPr="00562AAD">
          <w:rPr>
            <w:rStyle w:val="Hyperlink"/>
            <w:color w:val="auto"/>
            <w:u w:val="none"/>
          </w:rPr>
          <w:t>.</w:t>
        </w:r>
        <w:r w:rsidRPr="00562AAD">
          <w:rPr>
            <w:rStyle w:val="Hyperlink"/>
            <w:color w:val="auto"/>
            <w:u w:val="none"/>
          </w:rPr>
          <w:t xml:space="preserve"> 3° da Lei Complementar nº 123, de 2006</w:t>
        </w:r>
      </w:hyperlink>
      <w:r w:rsidRPr="00562AAD">
        <w:t>,</w:t>
      </w:r>
      <w:r w:rsidRPr="005330E3">
        <w:t xml:space="preserve"> estando apto a usufruir do tratamento favorecido estabelecido em seus </w:t>
      </w:r>
      <w:proofErr w:type="spellStart"/>
      <w:r w:rsidRPr="005330E3">
        <w:t>arts</w:t>
      </w:r>
      <w:proofErr w:type="spellEnd"/>
      <w:r w:rsidRPr="005330E3">
        <w:t xml:space="preserve">. 42 a 49, observado o disposto nos </w:t>
      </w:r>
      <w:hyperlink r:id="rId16" w:anchor="art4§1" w:history="1">
        <w:r w:rsidRPr="00562AAD">
          <w:rPr>
            <w:rStyle w:val="Hyperlink"/>
            <w:color w:val="auto"/>
            <w:u w:val="none"/>
          </w:rPr>
          <w:t>§§ 1º ao 3º do art. 4º, da Lei n.º 14.133, de 2021.</w:t>
        </w:r>
      </w:hyperlink>
    </w:p>
    <w:p w14:paraId="02362CD0" w14:textId="1EAD4E61" w:rsidR="00C074DA" w:rsidRPr="00431C67" w:rsidRDefault="00644BA4" w:rsidP="00431C67">
      <w:pPr>
        <w:pStyle w:val="Nivel2"/>
      </w:pPr>
      <w:r w:rsidRPr="00431C67">
        <w:t>Desde que disponibilizada a funcionalidade no sistema, f</w:t>
      </w:r>
      <w:r w:rsidR="00C074DA" w:rsidRPr="00431C67">
        <w:t>ica facultado ao fornecedor, ao cadastrar sua proposta inicial, a parametrização de valor final mínimo, com o registro do seu lance final aceitável (menor preço ou maior desconto, conforme o caso).</w:t>
      </w:r>
    </w:p>
    <w:p w14:paraId="7361DABC" w14:textId="77777777" w:rsidR="00C074DA" w:rsidRPr="008A7210" w:rsidRDefault="00C074DA" w:rsidP="00E47CBF">
      <w:pPr>
        <w:pStyle w:val="Nvel3-R"/>
      </w:pPr>
      <w:r w:rsidRPr="008A7210">
        <w:t xml:space="preserve">Feita essa opção os lances serão enviados automaticamente pelo sistema, respeitados os limites cadastrados pelo fornecedor e o intervalo mínimo entre lances previsto neste aviso. </w:t>
      </w:r>
    </w:p>
    <w:p w14:paraId="0C1160D4" w14:textId="525522FD" w:rsidR="00C074DA" w:rsidRPr="00384C8E" w:rsidRDefault="00C074DA" w:rsidP="00431C67">
      <w:pPr>
        <w:pStyle w:val="Nvel4-R"/>
        <w:rPr>
          <w:rFonts w:eastAsia="Times New Roman"/>
          <w:i w:val="0"/>
          <w:color w:val="auto"/>
        </w:rPr>
      </w:pPr>
      <w:r w:rsidRPr="00384C8E">
        <w:rPr>
          <w:rFonts w:eastAsia="Times New Roman"/>
          <w:i w:val="0"/>
          <w:color w:val="auto"/>
        </w:rPr>
        <w:t>Sem prejuízo do disposto acima, os lances poderão ser enviados manualmente, na forma da seção respectiva deste Aviso de Contratação Direta</w:t>
      </w:r>
      <w:r w:rsidR="00384C8E">
        <w:rPr>
          <w:rFonts w:eastAsia="Times New Roman"/>
          <w:i w:val="0"/>
          <w:color w:val="auto"/>
        </w:rPr>
        <w:t>.</w:t>
      </w:r>
    </w:p>
    <w:p w14:paraId="11BC593E" w14:textId="77777777" w:rsidR="00C074DA" w:rsidRPr="008A7210" w:rsidRDefault="00C074DA" w:rsidP="00E47CBF">
      <w:pPr>
        <w:pStyle w:val="Nvel3-R"/>
      </w:pPr>
      <w:r w:rsidRPr="008A7210">
        <w:t>O valor final mínimo poderá ser alterado pelo fornecedor durante a fase de disputa, desde que não assuma valor superior a lance já registrado por ele no sistema.</w:t>
      </w:r>
    </w:p>
    <w:p w14:paraId="01B86A28" w14:textId="3B87FD9D" w:rsidR="00C074DA" w:rsidRDefault="00C074DA" w:rsidP="00E47CBF">
      <w:pPr>
        <w:pStyle w:val="Nvel3-R"/>
      </w:pPr>
      <w:r w:rsidRPr="008A7210">
        <w:t>O valor mínimo parametrizado possui caráter sigiloso aos demais participantes do certame e para o órgão ou entidade contratante. Apenas os lances efetivamente enviados poderão ser conhecidos dos fornecedores na forma da seção seguinte deste Aviso.</w:t>
      </w:r>
    </w:p>
    <w:p w14:paraId="6B1948AC" w14:textId="4405EA1E" w:rsidR="0097276E" w:rsidRDefault="0097276E" w:rsidP="0097276E">
      <w:pPr>
        <w:pStyle w:val="Nvel3-R"/>
        <w:numPr>
          <w:ilvl w:val="0"/>
          <w:numId w:val="0"/>
        </w:numPr>
        <w:ind w:left="284"/>
      </w:pPr>
    </w:p>
    <w:p w14:paraId="31F34FA6" w14:textId="77777777" w:rsidR="0097276E" w:rsidRPr="008A7210" w:rsidRDefault="0097276E" w:rsidP="0097276E">
      <w:pPr>
        <w:pStyle w:val="Nvel3-R"/>
        <w:numPr>
          <w:ilvl w:val="0"/>
          <w:numId w:val="0"/>
        </w:numPr>
        <w:ind w:left="284"/>
      </w:pPr>
    </w:p>
    <w:p w14:paraId="4CD28817" w14:textId="5F82A3B9" w:rsidR="00C074DA" w:rsidRDefault="00BF5BD9" w:rsidP="00147E57">
      <w:pPr>
        <w:pStyle w:val="Nivel01"/>
        <w:spacing w:before="288" w:after="288"/>
      </w:pPr>
      <w:bookmarkStart w:id="17" w:name="_Toc207175321"/>
      <w:r w:rsidRPr="005533B1">
        <w:lastRenderedPageBreak/>
        <w:t xml:space="preserve">DA </w:t>
      </w:r>
      <w:bookmarkStart w:id="18" w:name="_Toc142925864"/>
      <w:r w:rsidR="00C074DA">
        <w:t>FASE DE LANCES</w:t>
      </w:r>
      <w:bookmarkEnd w:id="18"/>
      <w:bookmarkEnd w:id="17"/>
    </w:p>
    <w:p w14:paraId="43BBC042" w14:textId="51E2E528" w:rsidR="00C074DA" w:rsidRDefault="00C074DA" w:rsidP="005533B1">
      <w:pPr>
        <w:pStyle w:val="Nivel2"/>
      </w:pPr>
      <w:r>
        <w:t xml:space="preserve">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w:t>
      </w:r>
      <w:r w:rsidR="0059588B">
        <w:t>A</w:t>
      </w:r>
      <w:r>
        <w:t>viso.</w:t>
      </w:r>
    </w:p>
    <w:p w14:paraId="14CB7F04" w14:textId="77777777" w:rsidR="00C074DA" w:rsidRDefault="00C074DA" w:rsidP="005533B1">
      <w:pPr>
        <w:pStyle w:val="Nivel2"/>
      </w:pPr>
      <w:r>
        <w:t xml:space="preserve">Iniciada a etapa competitiva, os fornecedores deverão encaminhar lances exclusivamente por meio de sistema eletrônico, sendo imediatamente informados do seu recebimento e do valor consignado no registro. </w:t>
      </w:r>
    </w:p>
    <w:p w14:paraId="5DD48A87" w14:textId="3DB09A2F" w:rsidR="00C074DA" w:rsidRPr="00A05894" w:rsidRDefault="00C074DA" w:rsidP="005533B1">
      <w:pPr>
        <w:pStyle w:val="Nvel3Misto"/>
        <w:rPr>
          <w:lang w:eastAsia="en-US"/>
        </w:rPr>
      </w:pPr>
      <w:r w:rsidRPr="00A05894">
        <w:t xml:space="preserve">O lance </w:t>
      </w:r>
      <w:r w:rsidRPr="00CE5CE1">
        <w:rPr>
          <w:color w:val="000000" w:themeColor="text1"/>
          <w:lang w:eastAsia="en-US"/>
        </w:rPr>
        <w:t>deverá</w:t>
      </w:r>
      <w:r w:rsidRPr="00A05894">
        <w:t xml:space="preserve"> ser ofertado pelo </w:t>
      </w:r>
      <w:r w:rsidRPr="00384C8E">
        <w:t>valor unitário</w:t>
      </w:r>
      <w:r w:rsidRPr="00A05894">
        <w:t xml:space="preserve"> do item.</w:t>
      </w:r>
    </w:p>
    <w:p w14:paraId="3DD34139" w14:textId="3CA10691" w:rsidR="00C074DA" w:rsidRPr="00A05894" w:rsidRDefault="00C074DA" w:rsidP="005533B1">
      <w:pPr>
        <w:pStyle w:val="Nivel2"/>
        <w:rPr>
          <w:i/>
          <w:iCs/>
        </w:rPr>
      </w:pPr>
      <w:r w:rsidRPr="00A05894">
        <w:t xml:space="preserve">O fornecedor somente poderá oferecer valor inferior ou percentual de desconto </w:t>
      </w:r>
      <w:r w:rsidR="0016421C">
        <w:t xml:space="preserve">superior </w:t>
      </w:r>
      <w:r w:rsidRPr="00A05894">
        <w:t>ao último lance por ele ofertado e registrado pelo sistema.</w:t>
      </w:r>
    </w:p>
    <w:p w14:paraId="6C79FBED" w14:textId="77777777" w:rsidR="00C074DA" w:rsidRDefault="00C074DA" w:rsidP="005533B1">
      <w:pPr>
        <w:pStyle w:val="Nivel3"/>
      </w:pPr>
      <w: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4191EEB" w:rsidR="00C074DA" w:rsidRDefault="00C074DA" w:rsidP="005533B1">
      <w:pPr>
        <w:pStyle w:val="Nivel3"/>
        <w:rPr>
          <w:color w:val="000000" w:themeColor="text1"/>
          <w:lang w:eastAsia="en-US"/>
        </w:rPr>
      </w:pPr>
      <w:r>
        <w:t>O intervalo mínimo de diferença de valores ou percentuais entre os lances, que incidirá tanto em relação aos lances intermediários quanto em relação ao que cobrir a melhor oferta é de</w:t>
      </w:r>
      <w:r>
        <w:rPr>
          <w:i/>
          <w:iCs/>
        </w:rPr>
        <w:t xml:space="preserve"> </w:t>
      </w:r>
      <w:r w:rsidR="00384C8E">
        <w:t>R$ 5,00 (cinco reais)</w:t>
      </w:r>
      <w:r w:rsidRPr="00DB0A5E">
        <w:t>.</w:t>
      </w:r>
    </w:p>
    <w:p w14:paraId="29971A13" w14:textId="77777777" w:rsidR="00C074DA" w:rsidRDefault="00C074DA" w:rsidP="005533B1">
      <w:pPr>
        <w:pStyle w:val="Nivel2"/>
      </w:pPr>
      <w:r>
        <w:t>Havendo lances iguais ao menor já ofertado, prevalecerá aquele que for recebido e registrado primeiro no sistema.</w:t>
      </w:r>
    </w:p>
    <w:p w14:paraId="24D00400" w14:textId="77777777" w:rsidR="00C074DA" w:rsidRDefault="00C074DA" w:rsidP="005533B1">
      <w:pPr>
        <w:pStyle w:val="Nivel2"/>
      </w:pPr>
      <w:r>
        <w:t>Caso o fornecedor não apresente lances, concorrerá com o valor de sua proposta.</w:t>
      </w:r>
    </w:p>
    <w:p w14:paraId="5B363736" w14:textId="77777777" w:rsidR="00C074DA" w:rsidRPr="005330E3" w:rsidRDefault="00C074DA" w:rsidP="005533B1">
      <w:pPr>
        <w:pStyle w:val="Nivel2"/>
      </w:pPr>
      <w:r>
        <w:t xml:space="preserve">Durante o procedimento, os fornecedores serão informados, em tempo real, do valor </w:t>
      </w:r>
      <w:r w:rsidRPr="005330E3">
        <w:t>do menor lance ou do maior desconto registrado, vedada a identificação do fornecedor.</w:t>
      </w:r>
    </w:p>
    <w:p w14:paraId="49F0E9D5" w14:textId="77777777" w:rsidR="00C074DA" w:rsidRDefault="00C074DA" w:rsidP="005533B1">
      <w:pPr>
        <w:pStyle w:val="Nivel2"/>
      </w:pPr>
      <w: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5533B1">
      <w:pPr>
        <w:pStyle w:val="Nivel3"/>
      </w:pPr>
      <w:r>
        <w:t>O encerramento da fase de lances ocorrerá de forma automática pontualmente no horário indicado, sem qualquer possibilidade de prorrogação e não havendo tempo aleatório ou mecanismo similar.</w:t>
      </w:r>
    </w:p>
    <w:p w14:paraId="633B1B90" w14:textId="488571D9" w:rsidR="00C074DA" w:rsidRDefault="00BF5BD9" w:rsidP="00147E57">
      <w:pPr>
        <w:pStyle w:val="Nivel01"/>
        <w:spacing w:before="288" w:after="288"/>
      </w:pPr>
      <w:bookmarkStart w:id="19" w:name="_Toc207175322"/>
      <w:r w:rsidRPr="001B0D16">
        <w:t xml:space="preserve">DA FASE DE </w:t>
      </w:r>
      <w:bookmarkStart w:id="20" w:name="_Toc142925865"/>
      <w:r w:rsidR="00C074DA" w:rsidRPr="001B0D16">
        <w:t xml:space="preserve">JULGAMENTO </w:t>
      </w:r>
      <w:r w:rsidR="007923D0">
        <w:t xml:space="preserve">E ACEITAÇÃO </w:t>
      </w:r>
      <w:r w:rsidR="00C074DA">
        <w:t>DAS PROPOSTAS</w:t>
      </w:r>
      <w:bookmarkEnd w:id="19"/>
      <w:r w:rsidR="00C074DA">
        <w:t xml:space="preserve"> </w:t>
      </w:r>
      <w:bookmarkEnd w:id="20"/>
    </w:p>
    <w:p w14:paraId="6D9D4AC9" w14:textId="550FA216" w:rsidR="00C074DA" w:rsidRPr="005533B1" w:rsidRDefault="00C074DA" w:rsidP="00E23F9E">
      <w:pPr>
        <w:pStyle w:val="Nivel2"/>
      </w:pPr>
      <w:r>
        <w:t xml:space="preserve">Encerrada a fase de lances, </w:t>
      </w:r>
      <w:r w:rsidR="001B0A83">
        <w:t>quando</w:t>
      </w:r>
      <w:r w:rsidR="00192417">
        <w:t xml:space="preserve"> a</w:t>
      </w:r>
      <w:r w:rsidR="00192417" w:rsidRPr="00EA468D">
        <w:t xml:space="preserve"> proposta do primeiro colocado permanecer acima do preço máximo ou </w:t>
      </w:r>
      <w:r w:rsidR="001B0A83">
        <w:t>abaixo d</w:t>
      </w:r>
      <w:r w:rsidR="00192417" w:rsidRPr="00EA468D">
        <w:t xml:space="preserve">o desconto definido para a </w:t>
      </w:r>
      <w:r w:rsidR="00192417" w:rsidRPr="005533B1">
        <w:t xml:space="preserve">contratação, o </w:t>
      </w:r>
      <w:r w:rsidR="00FF454A" w:rsidRPr="005533B1">
        <w:t xml:space="preserve">gestor </w:t>
      </w:r>
      <w:r w:rsidR="00192417" w:rsidRPr="005533B1">
        <w:t>poderá negociar condições mais vantajosas</w:t>
      </w:r>
      <w:r w:rsidR="001B0A83" w:rsidRPr="005533B1">
        <w:t>.</w:t>
      </w:r>
      <w:r w:rsidR="00192417" w:rsidRPr="005533B1" w:rsidDel="00EA468D">
        <w:t xml:space="preserve"> </w:t>
      </w:r>
    </w:p>
    <w:p w14:paraId="4597A398" w14:textId="6B5CC3AA" w:rsidR="00C074DA" w:rsidRPr="005330E3" w:rsidRDefault="00C074DA" w:rsidP="00E23F9E">
      <w:pPr>
        <w:pStyle w:val="Nivel3"/>
      </w:pPr>
      <w:r w:rsidRPr="005330E3">
        <w:t xml:space="preserve">Neste caso, será encaminhada contraproposta ao fornecedor que tenha apresentado o </w:t>
      </w:r>
      <w:r w:rsidR="001B0A83">
        <w:t>menor</w:t>
      </w:r>
      <w:r w:rsidR="001B0A83" w:rsidRPr="005330E3">
        <w:t xml:space="preserve"> </w:t>
      </w:r>
      <w:r w:rsidRPr="005330E3">
        <w:t>preço</w:t>
      </w:r>
      <w:r w:rsidR="001B0A83">
        <w:t xml:space="preserve"> ou o maior desconto</w:t>
      </w:r>
      <w:r w:rsidRPr="005330E3">
        <w:t>, para que seja obtida a melhor proposta compatível</w:t>
      </w:r>
      <w:r w:rsidR="001B0A83">
        <w:t xml:space="preserve"> em relação</w:t>
      </w:r>
      <w:r w:rsidRPr="005330E3">
        <w:t xml:space="preserve"> ao </w:t>
      </w:r>
      <w:r w:rsidR="00430497" w:rsidRPr="005330E3">
        <w:t xml:space="preserve">estipulado </w:t>
      </w:r>
      <w:r w:rsidRPr="005330E3">
        <w:t>pela Administração.</w:t>
      </w:r>
    </w:p>
    <w:p w14:paraId="656BEA43" w14:textId="69136F0B" w:rsidR="00C074DA" w:rsidRPr="005330E3" w:rsidRDefault="00C074DA" w:rsidP="00E23F9E">
      <w:pPr>
        <w:pStyle w:val="Nivel3"/>
      </w:pPr>
      <w:r w:rsidRPr="005330E3">
        <w:t xml:space="preserve">A negociação poderá ser feita com os demais fornecedores classificados, </w:t>
      </w:r>
      <w:r w:rsidRPr="005330E3">
        <w:rPr>
          <w:rFonts w:ascii="Helvetica" w:hAnsi="Helvetica"/>
          <w:shd w:val="clear" w:color="auto" w:fill="FFFFFF"/>
        </w:rPr>
        <w:t>exclusivamente por meio do sistema,</w:t>
      </w:r>
      <w:r w:rsidRPr="005330E3">
        <w:t xml:space="preserve"> respeitada a ordem de classificação, quando o primeiro colocado, mesmo após a negociação, for desclassificado em razão de sua proposta permanecer acima do preço máximo </w:t>
      </w:r>
      <w:r w:rsidR="000C7D67">
        <w:t xml:space="preserve">ou abaixo do desconto </w:t>
      </w:r>
      <w:r w:rsidRPr="005330E3">
        <w:t>definido para a contratação.</w:t>
      </w:r>
    </w:p>
    <w:p w14:paraId="780709B1" w14:textId="70F13E75" w:rsidR="00C074DA" w:rsidRPr="008F1898" w:rsidRDefault="00C074DA" w:rsidP="00E23F9E">
      <w:pPr>
        <w:pStyle w:val="Nivel2"/>
      </w:pPr>
      <w:r w:rsidRPr="005330E3">
        <w:t>Em qualquer caso, concluída a negociação, se houver, o resultado será</w:t>
      </w:r>
      <w:r w:rsidR="000C7D67" w:rsidRPr="000C7D67">
        <w:t xml:space="preserve"> divulgado a todos </w:t>
      </w:r>
      <w:r w:rsidR="000C7D67">
        <w:t xml:space="preserve">e </w:t>
      </w:r>
      <w:r w:rsidRPr="005330E3">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E23F9E">
      <w:pPr>
        <w:pStyle w:val="Nivel2"/>
      </w:pPr>
      <w:r w:rsidRPr="00B97D5F">
        <w:lastRenderedPageBreak/>
        <w:t>Constatada a compatibilidade entre o valor da proposta e o estipulado para a contratação, será solicitad</w:t>
      </w:r>
      <w:r w:rsidR="002E384A">
        <w:t>o</w:t>
      </w:r>
      <w:r w:rsidRPr="00B97D5F">
        <w:t xml:space="preserve"> ao fornecedor </w:t>
      </w:r>
      <w:r w:rsidR="001B32B2">
        <w:t>o envio d</w:t>
      </w:r>
      <w:r w:rsidR="001B32B2" w:rsidRPr="006E1990">
        <w:t xml:space="preserve">a proposta adequada ao último lance ofertado </w:t>
      </w:r>
      <w:r w:rsidR="002A0FB2">
        <w:t xml:space="preserve">ou </w:t>
      </w:r>
      <w:r w:rsidRPr="00B97D5F">
        <w:t xml:space="preserve">ao valor negociado, </w:t>
      </w:r>
      <w:r w:rsidR="002A0FB2">
        <w:t xml:space="preserve">se for o caso, </w:t>
      </w:r>
      <w:r w:rsidRPr="00B97D5F">
        <w:t>acompanhada d</w:t>
      </w:r>
      <w:r w:rsidR="002E384A">
        <w:t>os</w:t>
      </w:r>
      <w:r w:rsidRPr="00B97D5F">
        <w:t xml:space="preserve"> documentos complementares, </w:t>
      </w:r>
      <w:r w:rsidR="006B6755">
        <w:t>quando</w:t>
      </w:r>
      <w:r w:rsidRPr="00B97D5F">
        <w:t xml:space="preserve"> necessários. </w:t>
      </w:r>
    </w:p>
    <w:p w14:paraId="50762AF5" w14:textId="6035FCB3" w:rsidR="00C46B38" w:rsidRPr="0038527F" w:rsidRDefault="00C46B38" w:rsidP="000B06C9">
      <w:pPr>
        <w:pStyle w:val="Nivel2"/>
      </w:pPr>
      <w:r w:rsidRPr="0038527F">
        <w:t>Encerrada a etapa de negociação,</w:t>
      </w:r>
      <w:r w:rsidR="00770F49" w:rsidRPr="0038527F">
        <w:t xml:space="preserve"> se houver,</w:t>
      </w:r>
      <w:r w:rsidRPr="0038527F">
        <w:t xml:space="preserve"> o</w:t>
      </w:r>
      <w:r w:rsidR="002028D9" w:rsidRPr="0038527F">
        <w:t xml:space="preserve"> </w:t>
      </w:r>
      <w:r w:rsidR="002028D9" w:rsidRPr="000B06C9">
        <w:t>gestor</w:t>
      </w:r>
      <w:r w:rsidRPr="000B06C9">
        <w:t xml:space="preserve"> </w:t>
      </w:r>
      <w:r w:rsidRPr="0038527F">
        <w:t xml:space="preserve">verificará se o fornecedor provisoriamente classificado em primeiro </w:t>
      </w:r>
      <w:r w:rsidRPr="005533B1">
        <w:t>lugar atende às condições de participação no certame, conforme previsto no art. 14 da Lei nº 14.133</w:t>
      </w:r>
      <w:r w:rsidR="00681B22" w:rsidRPr="005533B1">
        <w:t xml:space="preserve">, de </w:t>
      </w:r>
      <w:r w:rsidRPr="005533B1">
        <w:t>2021, legislação correlata e no</w:t>
      </w:r>
      <w:r w:rsidR="00FB3D71" w:rsidRPr="005533B1">
        <w:t>s</w:t>
      </w:r>
      <w:r w:rsidRPr="005533B1">
        <w:t xml:space="preserve"> ite</w:t>
      </w:r>
      <w:r w:rsidR="00FB3D71" w:rsidRPr="005533B1">
        <w:t>ns</w:t>
      </w:r>
      <w:r w:rsidRPr="005533B1">
        <w:t xml:space="preserve"> </w:t>
      </w:r>
      <w:r w:rsidR="00FB3D71" w:rsidRPr="005533B1">
        <w:fldChar w:fldCharType="begin"/>
      </w:r>
      <w:r w:rsidR="00FB3D71" w:rsidRPr="005533B1">
        <w:instrText xml:space="preserve"> REF _Ref144286315 \r \h </w:instrText>
      </w:r>
      <w:r w:rsidR="007F4145" w:rsidRPr="005533B1">
        <w:instrText xml:space="preserve"> \* MERGEFORMAT </w:instrText>
      </w:r>
      <w:r w:rsidR="00FB3D71" w:rsidRPr="005533B1">
        <w:fldChar w:fldCharType="separate"/>
      </w:r>
      <w:r w:rsidR="00501ABB">
        <w:t>3.3</w:t>
      </w:r>
      <w:r w:rsidR="00FB3D71" w:rsidRPr="005533B1">
        <w:fldChar w:fldCharType="end"/>
      </w:r>
      <w:r w:rsidR="005722E5" w:rsidRPr="005533B1">
        <w:t xml:space="preserve"> e seguintes deste Aviso</w:t>
      </w:r>
      <w:r w:rsidRPr="005533B1">
        <w:t xml:space="preserve">, especialmente </w:t>
      </w:r>
      <w:r w:rsidRPr="0038527F">
        <w:t xml:space="preserve">quanto à existência de sanção que impeça a participação </w:t>
      </w:r>
      <w:r w:rsidR="00CB236F" w:rsidRPr="0038527F">
        <w:rPr>
          <w:lang w:eastAsia="ar-SA"/>
        </w:rPr>
        <w:t xml:space="preserve">no processo de contratação direta </w:t>
      </w:r>
      <w:r w:rsidRPr="0038527F">
        <w:t>ou a futura contratação, mediante a consulta aos seguintes cadastros:</w:t>
      </w:r>
    </w:p>
    <w:p w14:paraId="605ADEFB" w14:textId="6540059A" w:rsidR="00C46B38" w:rsidRPr="0038527F" w:rsidRDefault="00474253" w:rsidP="00117CFC">
      <w:pPr>
        <w:pStyle w:val="Nivel3"/>
      </w:pPr>
      <w:proofErr w:type="spellStart"/>
      <w:r w:rsidRPr="0038527F">
        <w:t>Sicaf</w:t>
      </w:r>
      <w:proofErr w:type="spellEnd"/>
      <w:r w:rsidR="00C46B38" w:rsidRPr="0038527F">
        <w:t>;</w:t>
      </w:r>
    </w:p>
    <w:p w14:paraId="5A8492C1" w14:textId="312288D6" w:rsidR="00C46B38" w:rsidRPr="0038527F" w:rsidRDefault="00C46B38" w:rsidP="00117CFC">
      <w:pPr>
        <w:pStyle w:val="Nivel3"/>
      </w:pPr>
      <w:r w:rsidRPr="0038527F">
        <w:t>Cadastro Nacional de Empresas Punidas – CNEP, mantido pela Controladoria-Geral da União (</w:t>
      </w:r>
      <w:hyperlink r:id="rId17" w:history="1">
        <w:r w:rsidR="00421EEE" w:rsidRPr="0038527F">
          <w:rPr>
            <w:rStyle w:val="Hyperlink"/>
            <w:color w:val="auto"/>
            <w:u w:val="none"/>
          </w:rPr>
          <w:t>https://www.portaltransparencia.gov.br/sancoes/cnep</w:t>
        </w:r>
      </w:hyperlink>
      <w:r w:rsidRPr="0038527F">
        <w:t>)</w:t>
      </w:r>
      <w:r w:rsidR="009E6BB1" w:rsidRPr="0038527F">
        <w:t>.</w:t>
      </w:r>
    </w:p>
    <w:p w14:paraId="6F44C3DF" w14:textId="16D38AD8" w:rsidR="007026CC" w:rsidRPr="0038527F" w:rsidRDefault="004076C5" w:rsidP="00117CFC">
      <w:pPr>
        <w:pStyle w:val="Nivel2"/>
      </w:pPr>
      <w:r w:rsidRPr="0038527F">
        <w:t>A consulta aos cadastros será realizada no nome e no CNPJ d</w:t>
      </w:r>
      <w:r w:rsidR="006E5882" w:rsidRPr="0038527F">
        <w:t>a empresa fornecedora</w:t>
      </w:r>
      <w:r w:rsidRPr="0038527F">
        <w:t>.</w:t>
      </w:r>
    </w:p>
    <w:p w14:paraId="61F37343" w14:textId="7419D7A7" w:rsidR="00BB2560" w:rsidRPr="0038527F" w:rsidRDefault="0052040A" w:rsidP="00117CFC">
      <w:pPr>
        <w:pStyle w:val="Nivel2"/>
      </w:pPr>
      <w:r w:rsidRPr="0038527F">
        <w:t xml:space="preserve">A consulta no CNEP quanto às sanções previstas na Lei nº 8.429, de 1992, também ocorrerá no nome e no CPF do sócio majoritário da empresa </w:t>
      </w:r>
      <w:r w:rsidR="00C9516C" w:rsidRPr="0038527F">
        <w:t>fornecedora</w:t>
      </w:r>
      <w:r w:rsidRPr="0038527F">
        <w:t>, se houver, por força do art. 12 da citada lei.</w:t>
      </w:r>
    </w:p>
    <w:p w14:paraId="0E17A2D2" w14:textId="23C2C42A" w:rsidR="00C46B38" w:rsidRPr="00077D5A" w:rsidRDefault="00C46B38" w:rsidP="007F4145">
      <w:pPr>
        <w:pStyle w:val="Nivel2"/>
      </w:pPr>
      <w:r w:rsidRPr="00C46B38">
        <w:t xml:space="preserve">Caso conste na Consulta de Situação do </w:t>
      </w:r>
      <w:r w:rsidR="001B3E19">
        <w:t>fornecedor</w:t>
      </w:r>
      <w:r w:rsidRPr="00C46B38">
        <w:t xml:space="preserve"> a existência de Ocorrências Impeditivas Indiretas, o</w:t>
      </w:r>
      <w:r w:rsidR="00A81A68">
        <w:t xml:space="preserve"> </w:t>
      </w:r>
      <w:r w:rsidR="00C5743C" w:rsidRPr="0094731A">
        <w:t>órgão</w:t>
      </w:r>
      <w:r w:rsidR="006B15F7">
        <w:t xml:space="preserve"> </w:t>
      </w:r>
      <w:r w:rsidRPr="00C46B38">
        <w:t>diligenciará para verificar se houve fraude por parte das empresas apontadas no Relatório de Ocorrências Impeditivas Indiretas.</w:t>
      </w:r>
    </w:p>
    <w:p w14:paraId="35EF01D0" w14:textId="77777777" w:rsidR="007F4145" w:rsidRPr="007F4145" w:rsidRDefault="00332C71" w:rsidP="007F4145">
      <w:pPr>
        <w:pStyle w:val="Nivel3"/>
      </w:pPr>
      <w:r w:rsidRPr="007F4145">
        <w:t xml:space="preserve">A tentativa de burla será verificada por meio dos vínculos societários, linhas de fornecimento </w:t>
      </w:r>
      <w:r w:rsidRPr="007F4145">
        <w:rPr>
          <w:color w:val="000000"/>
        </w:rPr>
        <w:t>similares</w:t>
      </w:r>
      <w:r w:rsidRPr="007F4145">
        <w:t>, dentre outros.</w:t>
      </w:r>
    </w:p>
    <w:p w14:paraId="54B404A4" w14:textId="6D565333" w:rsidR="007F4145" w:rsidRPr="007F4145" w:rsidRDefault="00332C71" w:rsidP="007F4145">
      <w:pPr>
        <w:pStyle w:val="Nivel3"/>
      </w:pPr>
      <w:r w:rsidRPr="007F4145">
        <w:t xml:space="preserve">O </w:t>
      </w:r>
      <w:r w:rsidRPr="007F4145">
        <w:rPr>
          <w:color w:val="000000" w:themeColor="text1"/>
        </w:rPr>
        <w:t>fornecedor</w:t>
      </w:r>
      <w:r w:rsidRPr="007F4145">
        <w:t xml:space="preserve"> </w:t>
      </w:r>
      <w:r w:rsidRPr="007F4145">
        <w:rPr>
          <w:color w:val="000000"/>
        </w:rPr>
        <w:t>será</w:t>
      </w:r>
      <w:r w:rsidRPr="007F4145">
        <w:t xml:space="preserve"> convocado para manifestação previamente a uma eventual desclassificação.</w:t>
      </w:r>
    </w:p>
    <w:p w14:paraId="352032DD" w14:textId="2400FB43" w:rsidR="00332C71" w:rsidRPr="007F4145" w:rsidRDefault="00332C71" w:rsidP="007F4145">
      <w:pPr>
        <w:pStyle w:val="Nivel3"/>
      </w:pPr>
      <w:r w:rsidRPr="007F4145">
        <w:t xml:space="preserve">Constatada a existência de sanção, o </w:t>
      </w:r>
      <w:r w:rsidRPr="007F4145">
        <w:rPr>
          <w:color w:val="000000" w:themeColor="text1"/>
        </w:rPr>
        <w:t>fornecedor</w:t>
      </w:r>
      <w:r w:rsidRPr="007F4145">
        <w:t xml:space="preserve"> será reputado inabilitado, por falta de condição de participação.</w:t>
      </w:r>
    </w:p>
    <w:p w14:paraId="5CE6CE49" w14:textId="5CC12370" w:rsidR="006775B5" w:rsidRPr="00834253" w:rsidRDefault="006775B5" w:rsidP="007F4145">
      <w:pPr>
        <w:pStyle w:val="Nivel2"/>
      </w:pPr>
      <w:r w:rsidRPr="00332C71">
        <w:t xml:space="preserve">Caso o </w:t>
      </w:r>
      <w:r w:rsidR="008E7FDA" w:rsidRPr="00332C71">
        <w:t>fornecedor</w:t>
      </w:r>
      <w:r w:rsidRPr="00332C71">
        <w:t xml:space="preserve"> provisoriamente classificado em primeiro lugar tenha se utilizado de algum tratamento favorecido às ME/</w:t>
      </w:r>
      <w:proofErr w:type="spellStart"/>
      <w:r w:rsidRPr="00332C71">
        <w:t>EPPs</w:t>
      </w:r>
      <w:proofErr w:type="spellEnd"/>
      <w:r w:rsidRPr="00332C71">
        <w:t xml:space="preserve"> ou tenha se valido da aplicação da margem de preferência, o </w:t>
      </w:r>
      <w:r w:rsidR="00C01758" w:rsidRPr="00332C71">
        <w:t>gestor</w:t>
      </w:r>
      <w:r w:rsidRPr="00332C71">
        <w:t xml:space="preserve"> verificará se o </w:t>
      </w:r>
      <w:r w:rsidR="00CB53D2" w:rsidRPr="00332C71">
        <w:t>fornecedor</w:t>
      </w:r>
      <w:r w:rsidRPr="00332C71">
        <w:t xml:space="preserve"> faz jus ao benefício aplicado.</w:t>
      </w:r>
    </w:p>
    <w:p w14:paraId="678936BD" w14:textId="77777777" w:rsidR="00834253" w:rsidRPr="00834253" w:rsidRDefault="00834253" w:rsidP="00E47CBF">
      <w:pPr>
        <w:pStyle w:val="Nvel3-R"/>
      </w:pPr>
      <w:r w:rsidRPr="00834253">
        <w:t xml:space="preserve">Caso o fornecedor não venha a comprovar o atendimento dos requisitos para fazer jus ao benefício da </w:t>
      </w:r>
      <w:r w:rsidRPr="007F4145">
        <w:t>margem</w:t>
      </w:r>
      <w:r w:rsidRPr="00834253">
        <w:t xml:space="preserve"> de preferência, as propostas serão reclassificadas, para fins de nova aplicação da margem de preferência.</w:t>
      </w:r>
    </w:p>
    <w:p w14:paraId="74F0B30A" w14:textId="20435B07" w:rsidR="00FA35BE" w:rsidRDefault="00BD49D6" w:rsidP="007F4145">
      <w:pPr>
        <w:pStyle w:val="Nivel2"/>
      </w:pPr>
      <w:r w:rsidRPr="007F4145">
        <w:t xml:space="preserve">Verificadas as condições de participação e de utilização do tratamento favorecido, </w:t>
      </w:r>
      <w:r w:rsidR="00B75757" w:rsidRPr="007F4145">
        <w:t>o ge</w:t>
      </w:r>
      <w:r w:rsidR="00B75757" w:rsidRPr="00E77496">
        <w:t>stor</w:t>
      </w:r>
      <w:r w:rsidRPr="00E77496">
        <w:t xml:space="preserve"> examinará a proposta classificada em primeiro lugar quanto à adequação ao objeto e à compatibilidade do preço em relação ao máximo estipulado para contratação</w:t>
      </w:r>
      <w:r w:rsidR="004D42E9" w:rsidRPr="00E77496">
        <w:t xml:space="preserve"> </w:t>
      </w:r>
      <w:r w:rsidR="00FA35BE" w:rsidRPr="00E77496">
        <w:t xml:space="preserve">neste </w:t>
      </w:r>
      <w:r w:rsidR="009831C8" w:rsidRPr="00E77496">
        <w:t>Aviso de Contratação Direta</w:t>
      </w:r>
      <w:r w:rsidR="00FA35BE" w:rsidRPr="00E77496">
        <w:t xml:space="preserve"> e em seus anexos</w:t>
      </w:r>
      <w:r w:rsidR="00226EC1" w:rsidRPr="00E77496">
        <w:t>.</w:t>
      </w:r>
    </w:p>
    <w:p w14:paraId="7E637FBA" w14:textId="77777777" w:rsidR="00C074DA" w:rsidRPr="004A7E1C" w:rsidRDefault="00C074DA" w:rsidP="007F4145">
      <w:pPr>
        <w:pStyle w:val="Nivel2"/>
        <w:rPr>
          <w:i/>
        </w:rPr>
      </w:pPr>
      <w:r>
        <w:t xml:space="preserve">Será desclassificada a proposta vencedora que: </w:t>
      </w:r>
    </w:p>
    <w:p w14:paraId="14D28580" w14:textId="77777777" w:rsidR="004A7E1C" w:rsidRDefault="004A7E1C" w:rsidP="00E23F9E">
      <w:pPr>
        <w:pStyle w:val="Nivel3"/>
        <w:rPr>
          <w:i/>
          <w:color w:val="000000" w:themeColor="text1"/>
        </w:rPr>
      </w:pPr>
      <w:r>
        <w:t>contiver vícios insanáveis</w:t>
      </w:r>
      <w:r>
        <w:rPr>
          <w:iCs/>
          <w:color w:val="000000" w:themeColor="text1"/>
        </w:rPr>
        <w:t>;</w:t>
      </w:r>
    </w:p>
    <w:p w14:paraId="6B583C31" w14:textId="7DE2E0F4" w:rsidR="004A7E1C" w:rsidRDefault="004A7E1C" w:rsidP="00E23F9E">
      <w:pPr>
        <w:pStyle w:val="Nivel3"/>
        <w:rPr>
          <w:i/>
          <w:color w:val="000000" w:themeColor="text1"/>
        </w:rPr>
      </w:pPr>
      <w:r>
        <w:t>não obedecer às especificações técnicas pormenorizadas neste Aviso ou em seus anexos</w:t>
      </w:r>
      <w:r>
        <w:rPr>
          <w:iCs/>
          <w:color w:val="000000" w:themeColor="text1"/>
        </w:rPr>
        <w:t>;</w:t>
      </w:r>
    </w:p>
    <w:p w14:paraId="330A0296" w14:textId="77777777" w:rsidR="004A7E1C" w:rsidRPr="004073B0" w:rsidRDefault="004A7E1C" w:rsidP="007F4145">
      <w:pPr>
        <w:pStyle w:val="Nvel3Misto"/>
      </w:pPr>
      <w:r w:rsidRPr="004073B0">
        <w:t xml:space="preserve">apresentar preços inexequíveis </w:t>
      </w:r>
      <w:r w:rsidRPr="007F4145">
        <w:t>ou que permanecerem acima do preço máximo definido para a contratação</w:t>
      </w:r>
      <w:r w:rsidRPr="004073B0">
        <w:t>;</w:t>
      </w:r>
    </w:p>
    <w:p w14:paraId="221205CB" w14:textId="77777777" w:rsidR="004A7E1C" w:rsidRDefault="004A7E1C" w:rsidP="00E23F9E">
      <w:pPr>
        <w:pStyle w:val="Nivel3"/>
        <w:rPr>
          <w:i/>
          <w:color w:val="000000" w:themeColor="text1"/>
        </w:rPr>
      </w:pPr>
      <w:r>
        <w:t>não tiver sua exequibilidade demonstrada, quando exigido pela Administração</w:t>
      </w:r>
      <w:r>
        <w:rPr>
          <w:iCs/>
          <w:color w:val="000000" w:themeColor="text1"/>
        </w:rPr>
        <w:t>;</w:t>
      </w:r>
    </w:p>
    <w:p w14:paraId="6C8ABF34" w14:textId="03DCFD83" w:rsidR="00AE0728" w:rsidRPr="0076360E" w:rsidRDefault="004A7E1C" w:rsidP="00E23F9E">
      <w:pPr>
        <w:pStyle w:val="Nivel3"/>
        <w:rPr>
          <w:i/>
          <w:color w:val="000000" w:themeColor="text1"/>
        </w:rPr>
      </w:pPr>
      <w:r>
        <w:t>apresentar desconformidade com quaisquer outras exigências deste Aviso ou seus anexos, desde que insanável.</w:t>
      </w:r>
    </w:p>
    <w:p w14:paraId="66903776" w14:textId="77777777" w:rsidR="003A347A" w:rsidRDefault="003A347A" w:rsidP="00E23F9E">
      <w:pPr>
        <w:pStyle w:val="Nivel2"/>
        <w:rPr>
          <w:i/>
          <w:color w:val="000000" w:themeColor="text1"/>
        </w:rPr>
      </w:pPr>
      <w:r>
        <w:rPr>
          <w:color w:val="000000" w:themeColor="text1"/>
        </w:rPr>
        <w:t>Quando</w:t>
      </w:r>
      <w:r>
        <w:t xml:space="preserve"> o fornecedor não conseguir comprovar que possui ou possuirá recursos suficientes para executar a contento o objeto, será considerada inexequível a proposta de preços ou menor lance que:</w:t>
      </w:r>
    </w:p>
    <w:p w14:paraId="45AC9012" w14:textId="77777777" w:rsidR="003A347A" w:rsidRPr="0076360E" w:rsidRDefault="003A347A" w:rsidP="00E47CBF">
      <w:pPr>
        <w:pStyle w:val="Nvel3-R"/>
      </w:pPr>
      <w:r w:rsidRPr="0076360E">
        <w:lastRenderedPageBreak/>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6170FE8" w14:textId="3124677D" w:rsidR="00AE0728" w:rsidRPr="002503A5" w:rsidRDefault="003A347A" w:rsidP="00E47CBF">
      <w:pPr>
        <w:pStyle w:val="Nvel3-R"/>
      </w:pPr>
      <w:r w:rsidRPr="0076360E">
        <w:t>apresentar um ou mais valores da planilha de custo que sejam inferiores àqueles fixados em instrumentos de caráter normativo obrigatório, tais como leis, medidas provisórias e convenções coletivas de trabalho vigentes.</w:t>
      </w:r>
    </w:p>
    <w:p w14:paraId="73AAF70E" w14:textId="31465454" w:rsidR="005218A4" w:rsidRDefault="002503A5" w:rsidP="00E23F9E">
      <w:pPr>
        <w:pStyle w:val="Nivel2"/>
      </w:pPr>
      <w:r>
        <w:t>Se houver indícios de inexequibilidade da proposta de preço, ou em caso da necessidade de esclarecimentos complementares, poderão ser efetuadas diligências, para que o fornecedor comprove a exequibilidade da proposta.</w:t>
      </w:r>
    </w:p>
    <w:p w14:paraId="7BC6E17C" w14:textId="2BAB371A" w:rsidR="001B7A49" w:rsidRPr="007044F0" w:rsidRDefault="00C074DA" w:rsidP="00E23F9E">
      <w:pPr>
        <w:pStyle w:val="Nivel2"/>
      </w:pPr>
      <w: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E23F9E">
      <w:pPr>
        <w:pStyle w:val="Nivel2"/>
      </w:pPr>
      <w:r>
        <w:t>Se a proposta ou lance vencedor for desclassificado, será examinada a proposta ou lance subsequente, e, assim sucessivamente, na ordem de classificação.</w:t>
      </w:r>
    </w:p>
    <w:p w14:paraId="59896532" w14:textId="77777777" w:rsidR="00C074DA" w:rsidRDefault="00C074DA" w:rsidP="00E23F9E">
      <w:pPr>
        <w:pStyle w:val="Nivel2"/>
      </w:pPr>
      <w:r>
        <w:t>Havendo necessidade, a sessão será suspensa, informando-se no “chat” a nova data e horário para a sua continuidade.</w:t>
      </w:r>
    </w:p>
    <w:p w14:paraId="06FC1DB0" w14:textId="1F9DCC59" w:rsidR="00C074DA" w:rsidRDefault="00C074DA" w:rsidP="00E23F9E">
      <w:pPr>
        <w:pStyle w:val="Nivel2"/>
      </w:pPr>
      <w:r>
        <w:t>Encerrada a análise quanto à aceitação da proposta, será iniciada a fase de habilitação, observado o disposto neste Aviso de Contratação Direta.</w:t>
      </w:r>
    </w:p>
    <w:p w14:paraId="110B9958" w14:textId="4EDFC3FB" w:rsidR="00C074DA" w:rsidRPr="00DB5986" w:rsidRDefault="001C362E" w:rsidP="00147E57">
      <w:pPr>
        <w:pStyle w:val="Nivel01"/>
        <w:spacing w:before="288" w:after="288"/>
      </w:pPr>
      <w:bookmarkStart w:id="21" w:name="_Toc207175323"/>
      <w:r w:rsidRPr="00DB5986">
        <w:t xml:space="preserve">DA FASE DE </w:t>
      </w:r>
      <w:bookmarkStart w:id="22" w:name="_Toc142925866"/>
      <w:r w:rsidR="00C074DA" w:rsidRPr="00DB5986">
        <w:t>HABILITAÇÃO</w:t>
      </w:r>
      <w:bookmarkEnd w:id="22"/>
      <w:bookmarkEnd w:id="21"/>
    </w:p>
    <w:p w14:paraId="0506857C" w14:textId="2A6332F5" w:rsidR="00C074DA" w:rsidRPr="00353553" w:rsidRDefault="00C074DA" w:rsidP="00E23F9E">
      <w:pPr>
        <w:pStyle w:val="Nivel2"/>
        <w:rPr>
          <w:b/>
        </w:rPr>
      </w:pPr>
      <w:r w:rsidRPr="00353553">
        <w:t>Os documentos a serem exigidos para fins de habilitação</w:t>
      </w:r>
      <w:r w:rsidR="00EB68AC" w:rsidRPr="00353553">
        <w:t xml:space="preserve">, </w:t>
      </w:r>
      <w:r w:rsidR="00EB68AC" w:rsidRPr="00592E81">
        <w:t xml:space="preserve">nos termos dos </w:t>
      </w:r>
      <w:proofErr w:type="spellStart"/>
      <w:r w:rsidR="00EB68AC" w:rsidRPr="00592E81">
        <w:t>arts</w:t>
      </w:r>
      <w:proofErr w:type="spellEnd"/>
      <w:r w:rsidR="00EB68AC" w:rsidRPr="00592E81">
        <w:t>. 62 a 70 da Lei nº 14.133, de 2021,</w:t>
      </w:r>
      <w:r w:rsidRPr="00353553">
        <w:t xml:space="preserve"> constam </w:t>
      </w:r>
      <w:r w:rsidR="00EB68AC" w:rsidRPr="00353553">
        <w:t xml:space="preserve">do Termo de Referência </w:t>
      </w:r>
      <w:r w:rsidRPr="00353553">
        <w:t>e serão solicitados do fornecedor mais bem classificado na fase de lances.</w:t>
      </w:r>
    </w:p>
    <w:p w14:paraId="1D48F771" w14:textId="1946FF43" w:rsidR="00C074DA" w:rsidRDefault="0088296C" w:rsidP="00E23F9E">
      <w:pPr>
        <w:pStyle w:val="Nivel2"/>
      </w:pPr>
      <w:r w:rsidRPr="00353553">
        <w:t>A</w:t>
      </w:r>
      <w:r w:rsidR="00C074DA" w:rsidRPr="00353553">
        <w:t xml:space="preserve"> habilitação dos fornecedores será verificada por meio do </w:t>
      </w:r>
      <w:proofErr w:type="spellStart"/>
      <w:r w:rsidR="00474253" w:rsidRPr="00353553">
        <w:t>Sicaf</w:t>
      </w:r>
      <w:proofErr w:type="spellEnd"/>
      <w:r w:rsidR="00C074DA" w:rsidRPr="00353553">
        <w:t>, nos documentos por ele abrangidos.</w:t>
      </w:r>
    </w:p>
    <w:p w14:paraId="31ADB345" w14:textId="01C26FD6" w:rsidR="005A63D5" w:rsidRPr="00353553" w:rsidRDefault="005A63D5" w:rsidP="00DB5986">
      <w:pPr>
        <w:pStyle w:val="Nivel3"/>
      </w:pPr>
      <w:r w:rsidRPr="00353553">
        <w:t xml:space="preserve">É dever do fornecedor atualizar previamente as comprovações constantes do </w:t>
      </w:r>
      <w:proofErr w:type="spellStart"/>
      <w:r w:rsidR="00474253" w:rsidRPr="00353553">
        <w:t>Sicaf</w:t>
      </w:r>
      <w:proofErr w:type="spellEnd"/>
      <w:r w:rsidR="00474253" w:rsidRPr="00353553">
        <w:t xml:space="preserve"> </w:t>
      </w:r>
      <w:r w:rsidRPr="00353553">
        <w:t>para que estejam vigentes na data da abertura da sessão pública, ou encaminhar, quando solicitado, a respectiva documentação atualizada.</w:t>
      </w:r>
    </w:p>
    <w:p w14:paraId="32801094" w14:textId="13F2EFF8" w:rsidR="005A63D5" w:rsidRPr="005A63D5" w:rsidRDefault="005A63D5" w:rsidP="00DB5986">
      <w:pPr>
        <w:pStyle w:val="Nivel3"/>
      </w:pPr>
      <w:r w:rsidRPr="00353553">
        <w:t>O descumprimento do subitem acima implicará a inabilitação do fornecedor, exceto se a consulta aos sítios eletrônicos oficiais emissores de certidões lograr êxito em encontrar a(s) certidão(</w:t>
      </w:r>
      <w:proofErr w:type="spellStart"/>
      <w:r w:rsidRPr="00353553">
        <w:t>ões</w:t>
      </w:r>
      <w:proofErr w:type="spellEnd"/>
      <w:r w:rsidRPr="00353553">
        <w:t>) válida(s).</w:t>
      </w:r>
    </w:p>
    <w:p w14:paraId="11E5B896" w14:textId="77777777" w:rsidR="000E59D8" w:rsidRPr="00563B14" w:rsidRDefault="000E59D8" w:rsidP="00E23F9E">
      <w:pPr>
        <w:pStyle w:val="Nivel2"/>
      </w:pPr>
      <w:r w:rsidRPr="005A63D5">
        <w:t>Quando permitida a participação de empresas estrangeiras que não funcionem no País, as exigências de habilitação serão atendidas mediante documentos equivalentes, inicialmente apresentados em tradução livre.</w:t>
      </w:r>
    </w:p>
    <w:p w14:paraId="34E70478" w14:textId="7A1DD1CB" w:rsidR="000E59D8" w:rsidRPr="00241185" w:rsidRDefault="000E59D8" w:rsidP="00E23F9E">
      <w:pPr>
        <w:pStyle w:val="Nivel2"/>
      </w:pPr>
      <w:r w:rsidRPr="00241185">
        <w:t xml:space="preserve">Na hipótese de o vencedor ser empresa estrangeira que não funcione no País, para </w:t>
      </w:r>
      <w:proofErr w:type="spellStart"/>
      <w:r w:rsidRPr="00241185">
        <w:t>ﬁns</w:t>
      </w:r>
      <w:proofErr w:type="spellEnd"/>
      <w:r w:rsidRPr="00241185">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241185">
        <w:t>consularizados</w:t>
      </w:r>
      <w:proofErr w:type="spellEnd"/>
      <w:r w:rsidRPr="00241185">
        <w:t xml:space="preserve"> pelos respectivos consulados ou embaixadas.</w:t>
      </w:r>
    </w:p>
    <w:p w14:paraId="1DA34F5B" w14:textId="77777777" w:rsidR="000E59D8" w:rsidRPr="00394D4D" w:rsidRDefault="000E59D8" w:rsidP="00E23F9E">
      <w:pPr>
        <w:pStyle w:val="Nivel2"/>
      </w:pPr>
      <w:r w:rsidRPr="00241185">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A9A67CB" w14:textId="03348F27" w:rsidR="00F9469F" w:rsidRPr="00F9469F" w:rsidRDefault="00F9469F" w:rsidP="00E47CBF">
      <w:pPr>
        <w:pStyle w:val="Nvel3-R"/>
      </w:pPr>
      <w:r w:rsidRPr="00F9469F">
        <w:lastRenderedPageBreak/>
        <w:t>Se o consórcio não for formado integralmente por microempresas ou empresas de pequeno porte e o Termo de Referência exigir requisitos de habilitação econômico-financeira, haverá um acréscimo de 10% para o consórcio em relação ao valor exigido para os fornecedores individuais.</w:t>
      </w:r>
    </w:p>
    <w:p w14:paraId="07145657" w14:textId="2FF0BFEB" w:rsidR="00F87792" w:rsidRPr="00F87792" w:rsidRDefault="00C074DA" w:rsidP="00E23F9E">
      <w:pPr>
        <w:pStyle w:val="Nivel2"/>
      </w:pPr>
      <w:r w:rsidRPr="001C6D8D">
        <w:t xml:space="preserve">Na hipótese de necessidade de envio de documentos complementares, indispensáveis à confirmação dos já apresentados para a habilitação, ou de documentos não constantes do </w:t>
      </w:r>
      <w:proofErr w:type="spellStart"/>
      <w:r w:rsidR="00474253" w:rsidRPr="001C6D8D">
        <w:t>Sicaf</w:t>
      </w:r>
      <w:proofErr w:type="spellEnd"/>
      <w:r w:rsidRPr="001C6D8D">
        <w:t xml:space="preserve">, o fornecedor será convocado a encaminhá-los, em formato digital, por meio do sistema, </w:t>
      </w:r>
      <w:r w:rsidRPr="00F87792">
        <w:t xml:space="preserve">no prazo de </w:t>
      </w:r>
      <w:r w:rsidR="00E84A91">
        <w:t>01</w:t>
      </w:r>
      <w:r w:rsidR="00F87792" w:rsidRPr="00F87792">
        <w:rPr>
          <w:rFonts w:eastAsia="Arial"/>
          <w:color w:val="EE0000"/>
        </w:rPr>
        <w:t xml:space="preserve"> </w:t>
      </w:r>
      <w:r w:rsidR="00F87792" w:rsidRPr="00F87792">
        <w:rPr>
          <w:rFonts w:eastAsia="Arial"/>
        </w:rPr>
        <w:t>(</w:t>
      </w:r>
      <w:r w:rsidR="00E84A91">
        <w:rPr>
          <w:rFonts w:eastAsia="Arial"/>
        </w:rPr>
        <w:t>um</w:t>
      </w:r>
      <w:r w:rsidR="00F87792" w:rsidRPr="00F87792">
        <w:rPr>
          <w:rFonts w:eastAsia="Arial"/>
        </w:rPr>
        <w:t>)</w:t>
      </w:r>
      <w:r w:rsidR="00F87792" w:rsidRPr="00F87792">
        <w:rPr>
          <w:iCs/>
        </w:rPr>
        <w:t xml:space="preserve"> dia</w:t>
      </w:r>
      <w:r w:rsidRPr="00F87792">
        <w:t>, sob pena de inabilitação</w:t>
      </w:r>
      <w:r w:rsidR="00F87792" w:rsidRPr="00F87792">
        <w:t>.</w:t>
      </w:r>
    </w:p>
    <w:p w14:paraId="64C1466D" w14:textId="77777777" w:rsidR="00C074DA" w:rsidRDefault="00C074DA" w:rsidP="00E23F9E">
      <w:pPr>
        <w:pStyle w:val="Nivel2"/>
        <w:rPr>
          <w:b/>
        </w:rPr>
      </w:pPr>
      <w: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E23F9E">
      <w:pPr>
        <w:pStyle w:val="Nivel2"/>
      </w:pPr>
      <w:r w:rsidRPr="00BD16B6">
        <w:t>Não serão aceitos documentos de habilitação com indicação de CNPJ/CPF diferentes, salvo aqueles legalmente permitidos.</w:t>
      </w:r>
    </w:p>
    <w:p w14:paraId="51D76F92" w14:textId="77777777" w:rsidR="00C074DA" w:rsidRPr="00BD16B6" w:rsidRDefault="00C074DA" w:rsidP="00E23F9E">
      <w:pPr>
        <w:pStyle w:val="Nivel2"/>
      </w:pPr>
      <w:r w:rsidRPr="00BD16B6">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E23F9E">
      <w:pPr>
        <w:pStyle w:val="Nivel2"/>
      </w:pPr>
      <w:r w:rsidRPr="00BD16B6">
        <w:t xml:space="preserve">Serão aceitos registros de CNPJ de </w:t>
      </w:r>
      <w:r w:rsidR="005C6A23">
        <w:t>fornecedor</w:t>
      </w:r>
      <w:r w:rsidRPr="00BD16B6">
        <w:t xml:space="preserve"> matriz e filial com diferenças de números de documentos pertinentes ao CND e ao CRF/FGTS, quando for comprovada a centralização do recolhimento dessas contribuições.</w:t>
      </w:r>
    </w:p>
    <w:p w14:paraId="41AEBDD0" w14:textId="77777777" w:rsidR="00C074DA" w:rsidRDefault="00C074DA" w:rsidP="00431C67">
      <w:pPr>
        <w:pStyle w:val="Nivel2"/>
      </w:pPr>
      <w:r>
        <w:t>O fornecedor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67B49E97" w14:textId="77777777" w:rsidR="00C074DA" w:rsidRDefault="00C074DA" w:rsidP="00E47CBF">
      <w:pPr>
        <w:pStyle w:val="Nvel3-R"/>
      </w:pPr>
      <w:r>
        <w:t>Não havendo a comprovação cumulativa dos requisitos de habilitação, a inabilitação recairá sobre o(s) item(</w:t>
      </w:r>
      <w:proofErr w:type="spellStart"/>
      <w:r>
        <w:t>ns</w:t>
      </w:r>
      <w:proofErr w:type="spellEnd"/>
      <w:r>
        <w:t>) de menor(es) valor(es) cuja retirada(s) seja(m) suficiente(s) para a habilitação do fornecedor nos remanescentes.</w:t>
      </w:r>
    </w:p>
    <w:p w14:paraId="57945FB6" w14:textId="77777777" w:rsidR="00C074DA" w:rsidRDefault="00C074DA" w:rsidP="00E23F9E">
      <w:pPr>
        <w:pStyle w:val="Nivel2"/>
      </w:pPr>
      <w:r>
        <w:t xml:space="preserve">Havendo </w:t>
      </w:r>
      <w:r>
        <w:rPr>
          <w:iCs/>
        </w:rPr>
        <w:t>necessidade</w:t>
      </w:r>
      <w:r>
        <w:t xml:space="preserve"> de analisar minuciosamente os documentos exigidos, a sessão será suspensa, sendo informada a nova data e horário para a sua continuidade.</w:t>
      </w:r>
    </w:p>
    <w:p w14:paraId="7228BE14" w14:textId="77777777" w:rsidR="00C074DA" w:rsidRDefault="00C074DA" w:rsidP="00E23F9E">
      <w:pPr>
        <w:pStyle w:val="Nivel2"/>
      </w:pPr>
      <w:r>
        <w:t xml:space="preserve">Será inabilitado o fornecedor que não comprovar sua habilitação, seja por não apresentar </w:t>
      </w:r>
      <w:r>
        <w:rPr>
          <w:iCs/>
        </w:rPr>
        <w:t>quaisquer</w:t>
      </w:r>
      <w:r>
        <w:t xml:space="preserve"> dos documentos exigidos, ou apresentá-los em desacordo com o estabelecido neste Aviso de Contratação Direta.</w:t>
      </w:r>
    </w:p>
    <w:p w14:paraId="2010F3DD" w14:textId="77777777" w:rsidR="00C074DA" w:rsidRDefault="00C074DA" w:rsidP="00F87792">
      <w:pPr>
        <w:pStyle w:val="Nivel3"/>
      </w:pPr>
      <w: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E23F9E">
      <w:pPr>
        <w:pStyle w:val="Nivel2"/>
      </w:pPr>
      <w:r>
        <w:t>Constatado o atendimento às exigências de habilitação, o fornecedor será habilitado.</w:t>
      </w:r>
    </w:p>
    <w:p w14:paraId="5FF0BA1E" w14:textId="3590F931" w:rsidR="00937679" w:rsidRPr="00D72771" w:rsidRDefault="00CA1202" w:rsidP="00147E57">
      <w:pPr>
        <w:pStyle w:val="Nivel01"/>
        <w:spacing w:before="288" w:after="288"/>
      </w:pPr>
      <w:bookmarkStart w:id="23" w:name="_Toc207175324"/>
      <w:r w:rsidRPr="00D72771">
        <w:t xml:space="preserve">DA </w:t>
      </w:r>
      <w:bookmarkStart w:id="24" w:name="_Toc142925867"/>
      <w:r w:rsidR="00937679" w:rsidRPr="00D72771">
        <w:t>ATA DE REGISTRO DE PREÇOS</w:t>
      </w:r>
      <w:bookmarkEnd w:id="24"/>
      <w:bookmarkEnd w:id="23"/>
    </w:p>
    <w:p w14:paraId="199DF58C" w14:textId="2D0DA234" w:rsidR="00937679" w:rsidRPr="00D72771" w:rsidRDefault="00937679" w:rsidP="00E23F9E">
      <w:pPr>
        <w:pStyle w:val="Nivel2"/>
      </w:pPr>
      <w:r w:rsidRPr="00D72771">
        <w:t xml:space="preserve">Homologado o resultado do procedimento, o fornecedor mais bem classificado terá o prazo de </w:t>
      </w:r>
      <w:r w:rsidR="00D72771">
        <w:t>05</w:t>
      </w:r>
      <w:r w:rsidR="00DB5986" w:rsidRPr="00D72771">
        <w:rPr>
          <w:rFonts w:eastAsia="Arial"/>
          <w:color w:val="EE0000"/>
        </w:rPr>
        <w:t xml:space="preserve"> </w:t>
      </w:r>
      <w:r w:rsidR="00DB5986" w:rsidRPr="00D72771">
        <w:rPr>
          <w:rFonts w:eastAsia="Arial"/>
        </w:rPr>
        <w:t>(</w:t>
      </w:r>
      <w:r w:rsidR="00D72771">
        <w:rPr>
          <w:rFonts w:eastAsia="Arial"/>
        </w:rPr>
        <w:t>cinco</w:t>
      </w:r>
      <w:r w:rsidR="00DB5986" w:rsidRPr="00D72771">
        <w:rPr>
          <w:rFonts w:eastAsia="Arial"/>
        </w:rPr>
        <w:t>)</w:t>
      </w:r>
      <w:r w:rsidR="00DB5986" w:rsidRPr="00D72771">
        <w:rPr>
          <w:iCs/>
        </w:rPr>
        <w:t xml:space="preserve"> dias</w:t>
      </w:r>
      <w:r w:rsidRPr="00D72771">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5BE1CA3C" w14:textId="2545B714" w:rsidR="00937679" w:rsidRPr="00D72771" w:rsidRDefault="00937679" w:rsidP="00E23F9E">
      <w:pPr>
        <w:pStyle w:val="Nivel2"/>
      </w:pPr>
      <w:r w:rsidRPr="00D72771">
        <w:t>O prazo de convocação poderá ser prorrogado uma vez, por igual período, mediante solicitação do fornecedor mais bem classificado ou convocado, desde que:</w:t>
      </w:r>
    </w:p>
    <w:p w14:paraId="3F0E42D9" w14:textId="2D964090" w:rsidR="00232FAF" w:rsidRPr="00D72771" w:rsidRDefault="00232FAF" w:rsidP="00DB5986">
      <w:pPr>
        <w:pStyle w:val="Nivel3"/>
      </w:pPr>
      <w:r w:rsidRPr="00D72771">
        <w:t>a solicitação seja devidamente justificada e apresentada dentro do prazo; e</w:t>
      </w:r>
    </w:p>
    <w:p w14:paraId="063871A4" w14:textId="7837A6E1" w:rsidR="00232FAF" w:rsidRPr="00D72771" w:rsidRDefault="00232FAF" w:rsidP="00DB5986">
      <w:pPr>
        <w:pStyle w:val="Nivel3"/>
      </w:pPr>
      <w:r w:rsidRPr="00D72771">
        <w:t>a justificativa apresentada seja aceita pela Administração.</w:t>
      </w:r>
    </w:p>
    <w:p w14:paraId="1E775114" w14:textId="77777777" w:rsidR="00937679" w:rsidRPr="00D72771" w:rsidRDefault="00937679" w:rsidP="00E23F9E">
      <w:pPr>
        <w:pStyle w:val="Nivel2"/>
      </w:pPr>
      <w:r w:rsidRPr="00D72771">
        <w:lastRenderedPageBreak/>
        <w:t>A ata de registro de preços será assinada por meio de assinatura digital e disponibilizada no sistema de registro de preços.</w:t>
      </w:r>
    </w:p>
    <w:p w14:paraId="626E2103" w14:textId="01EB9A1A" w:rsidR="00937679" w:rsidRPr="00D72771" w:rsidRDefault="00937679" w:rsidP="00E23F9E">
      <w:pPr>
        <w:pStyle w:val="Nivel2"/>
      </w:pPr>
      <w:r w:rsidRPr="00D72771">
        <w:t>Serão formalizadas tantas Atas de Registro de Preços quantas forem necessárias para o registro de todos os itens constantes no Termo de Referência, com a indicação do fornecedor vencedor, a descrição do(s) item(</w:t>
      </w:r>
      <w:proofErr w:type="spellStart"/>
      <w:r w:rsidRPr="00D72771">
        <w:t>ns</w:t>
      </w:r>
      <w:proofErr w:type="spellEnd"/>
      <w:r w:rsidRPr="00D72771">
        <w:t>), as respectivas quantidades, preços registrados e demais condições.</w:t>
      </w:r>
    </w:p>
    <w:p w14:paraId="35F56B7F" w14:textId="77777777" w:rsidR="00937679" w:rsidRPr="00D72771" w:rsidRDefault="00937679" w:rsidP="00E23F9E">
      <w:pPr>
        <w:pStyle w:val="Nivel2"/>
      </w:pPr>
      <w:r w:rsidRPr="00D72771">
        <w:t>O preço registrado, com a indicação dos fornecedores, será divulgado no PNCP e disponibilizado durante a vigência da ata de registro de preços.</w:t>
      </w:r>
    </w:p>
    <w:p w14:paraId="2329C732" w14:textId="1BAF8EA5" w:rsidR="00937679" w:rsidRPr="00D72771" w:rsidRDefault="00937679" w:rsidP="00E23F9E">
      <w:pPr>
        <w:pStyle w:val="Nivel2"/>
      </w:pPr>
      <w:r w:rsidRPr="00D72771">
        <w:t>A existência de preços registrados implicará compromisso de fornecimento nas condições estabelecidas, mas não obrigará a Administração a contratar, facultada a realização de contratação específica para a aquisição pretendida, desde que devidamente justificada.</w:t>
      </w:r>
    </w:p>
    <w:p w14:paraId="14CB9DC3" w14:textId="56168077" w:rsidR="00937679" w:rsidRPr="00D72771" w:rsidRDefault="00937679" w:rsidP="00E23F9E">
      <w:pPr>
        <w:pStyle w:val="Nivel2"/>
      </w:pPr>
      <w:r w:rsidRPr="00D72771">
        <w:t>Na hipótese de o convocado não assinar a ata de registro de preços no prazo e nas condições estabelecidas, fica facultado à Administração convocar os fornecedores remanescentes do cadastro de reserva, na ordem de classificação, para fazê-lo em igual prazo e nas condições propostas pelo primeiro classificado.</w:t>
      </w:r>
    </w:p>
    <w:p w14:paraId="58785C8A" w14:textId="77777777" w:rsidR="001217D1" w:rsidRPr="00D72771" w:rsidRDefault="001217D1" w:rsidP="00E23F9E">
      <w:pPr>
        <w:pStyle w:val="Nivel2"/>
      </w:pPr>
      <w:r w:rsidRPr="00D72771">
        <w:t>O prazo de vigência da ata de registro de preços será de 1 (um) ano e poderá ser prorrogado, por igual período, desde que comprovado o preço vantajoso.</w:t>
      </w:r>
    </w:p>
    <w:p w14:paraId="1C82F639" w14:textId="5A71D3D7" w:rsidR="001217D1" w:rsidRPr="00D72771" w:rsidRDefault="001217D1" w:rsidP="00E47CBF">
      <w:pPr>
        <w:pStyle w:val="Nvel3-R"/>
      </w:pPr>
      <w:r w:rsidRPr="00D72771">
        <w:t xml:space="preserve">Em caso de prorrogação da ata, </w:t>
      </w:r>
      <w:r w:rsidRPr="00D72771">
        <w:rPr>
          <w:bCs/>
        </w:rPr>
        <w:t>poderá</w:t>
      </w:r>
      <w:r w:rsidRPr="00D72771">
        <w:t xml:space="preserve"> ser renovado o quantitativo originalmente registrado.</w:t>
      </w:r>
    </w:p>
    <w:p w14:paraId="709EB7A6" w14:textId="6152C20D" w:rsidR="00937679" w:rsidRPr="00D72771" w:rsidRDefault="00CA1202" w:rsidP="00147E57">
      <w:pPr>
        <w:pStyle w:val="Nivel01"/>
        <w:spacing w:before="288" w:after="288"/>
        <w:rPr>
          <w:bCs/>
        </w:rPr>
      </w:pPr>
      <w:bookmarkStart w:id="25" w:name="_Toc207175325"/>
      <w:r w:rsidRPr="00D72771">
        <w:t xml:space="preserve">DA </w:t>
      </w:r>
      <w:bookmarkStart w:id="26" w:name="_Toc142925868"/>
      <w:r w:rsidR="00937679" w:rsidRPr="00D72771">
        <w:t>FORMAÇÃO DO CADASTRO DE RESERVA</w:t>
      </w:r>
      <w:bookmarkEnd w:id="26"/>
      <w:bookmarkEnd w:id="25"/>
    </w:p>
    <w:p w14:paraId="321E8E8C" w14:textId="3CD26704" w:rsidR="00937679" w:rsidRPr="00D72771" w:rsidRDefault="00937679" w:rsidP="00E23F9E">
      <w:pPr>
        <w:pStyle w:val="Nivel2"/>
      </w:pPr>
      <w:r w:rsidRPr="00D72771">
        <w:t>Após a homologação do procedimento, será incluído na ata, na forma de anexo, o registro:</w:t>
      </w:r>
    </w:p>
    <w:p w14:paraId="0CBD42BD" w14:textId="5BD8B845" w:rsidR="00046B21" w:rsidRPr="00D72771" w:rsidRDefault="00937679" w:rsidP="00DB5986">
      <w:pPr>
        <w:pStyle w:val="Nivel3"/>
      </w:pPr>
      <w:r w:rsidRPr="00D72771">
        <w:t xml:space="preserve">dos fornecedores </w:t>
      </w:r>
      <w:bookmarkStart w:id="27" w:name="_Hlk132991372"/>
      <w:r w:rsidRPr="00D72771">
        <w:t xml:space="preserve">que </w:t>
      </w:r>
      <w:bookmarkStart w:id="28" w:name="_Hlk132989696"/>
      <w:r w:rsidRPr="00D72771">
        <w:t>aceitarem cotar o objeto com preço igual ao do adjudicatári</w:t>
      </w:r>
      <w:bookmarkEnd w:id="27"/>
      <w:r w:rsidRPr="00D72771">
        <w:t>o</w:t>
      </w:r>
      <w:bookmarkEnd w:id="28"/>
      <w:r w:rsidRPr="00D72771">
        <w:t>, observada a classificação no procedimento</w:t>
      </w:r>
      <w:r w:rsidR="009B2480" w:rsidRPr="00D72771">
        <w:t>, quando o objeto não atender aos requisitos previstos no art. 26 da Lei nº 14.133, de 2021; e</w:t>
      </w:r>
    </w:p>
    <w:p w14:paraId="57D11A48" w14:textId="4B8C54C1" w:rsidR="00937679" w:rsidRPr="00D72771" w:rsidRDefault="00937679" w:rsidP="00DB5986">
      <w:pPr>
        <w:pStyle w:val="Nivel3"/>
      </w:pPr>
      <w:r w:rsidRPr="00D72771">
        <w:t>dos fornecedores que mantiverem sua proposta original.</w:t>
      </w:r>
    </w:p>
    <w:p w14:paraId="0BEA2FED" w14:textId="0FDB3CE3" w:rsidR="00937679" w:rsidRPr="00D72771" w:rsidRDefault="00937679" w:rsidP="00E23F9E">
      <w:pPr>
        <w:pStyle w:val="Nivel2"/>
      </w:pPr>
      <w:r w:rsidRPr="00D72771">
        <w:t>Será respeitada, nas contratações, a ordem de classificação dos fornecedores registrados na ata.</w:t>
      </w:r>
    </w:p>
    <w:p w14:paraId="323D3C90" w14:textId="256585DB" w:rsidR="00937679" w:rsidRPr="00D72771" w:rsidRDefault="00937679" w:rsidP="00E23F9E">
      <w:pPr>
        <w:pStyle w:val="Nivel2"/>
      </w:pPr>
      <w:r w:rsidRPr="00D72771">
        <w:t>A apresentação de novas propostas na forma deste item não prejudicará o resultado do procedimento em relação ao fornecedor mais bem classificado.</w:t>
      </w:r>
    </w:p>
    <w:p w14:paraId="72493341" w14:textId="25A8CC58" w:rsidR="00937679" w:rsidRPr="00D72771" w:rsidRDefault="00937679" w:rsidP="00E23F9E">
      <w:pPr>
        <w:pStyle w:val="Nivel2"/>
      </w:pPr>
      <w:r w:rsidRPr="00D72771">
        <w:t>Para fins da ordem de classificação, os fornecedores que aceitarem cotar o objeto com preço igual ao do adjudicatário antecederão aqueles que mantiverem sua proposta original.</w:t>
      </w:r>
    </w:p>
    <w:p w14:paraId="7D4047BC" w14:textId="79932AA4" w:rsidR="00937679" w:rsidRPr="00D72771" w:rsidRDefault="00937679" w:rsidP="00E23F9E">
      <w:pPr>
        <w:pStyle w:val="Nivel2"/>
      </w:pPr>
      <w:r w:rsidRPr="00D72771">
        <w:t>A habilitação dos fornecedores que comporão o cadastro de reserva será efetuada quando houver necessidade de contratação dos fornecedores remanescentes, nas seguintes hipóteses:</w:t>
      </w:r>
    </w:p>
    <w:p w14:paraId="260CF2B5" w14:textId="349954A0" w:rsidR="00937679" w:rsidRPr="00D72771" w:rsidRDefault="00937679" w:rsidP="00DB5986">
      <w:pPr>
        <w:pStyle w:val="Nivel3"/>
      </w:pPr>
      <w:r w:rsidRPr="00D72771">
        <w:t xml:space="preserve">quando o adjudicatário não assinar a ata de registro de preços no prazo e nas condições estabelecidos no </w:t>
      </w:r>
      <w:r w:rsidR="007069F4" w:rsidRPr="00D72771">
        <w:t>aviso de dispensa</w:t>
      </w:r>
      <w:r w:rsidRPr="00D72771">
        <w:t>; ou</w:t>
      </w:r>
    </w:p>
    <w:p w14:paraId="59C7C386" w14:textId="60BA79AA" w:rsidR="00937679" w:rsidRPr="00D72771" w:rsidRDefault="00937679" w:rsidP="00DB5986">
      <w:pPr>
        <w:pStyle w:val="Nivel3"/>
      </w:pPr>
      <w:r w:rsidRPr="00D72771">
        <w:t xml:space="preserve">quando houver o cancelamento do registro do fornecedor ou do registro de preços, nas hipóteses previstas nos </w:t>
      </w:r>
      <w:proofErr w:type="spellStart"/>
      <w:r w:rsidRPr="00D72771">
        <w:t>art</w:t>
      </w:r>
      <w:r w:rsidR="00361CE2" w:rsidRPr="00D72771">
        <w:t>s</w:t>
      </w:r>
      <w:proofErr w:type="spellEnd"/>
      <w:r w:rsidRPr="00D72771">
        <w:t>. 28 e 29 do Decreto nº 11.462</w:t>
      </w:r>
      <w:r w:rsidR="00395E60" w:rsidRPr="00D72771">
        <w:t>, de 20</w:t>
      </w:r>
      <w:r w:rsidRPr="00D72771">
        <w:t>23.</w:t>
      </w:r>
    </w:p>
    <w:p w14:paraId="4F7C6E03" w14:textId="23103EB3" w:rsidR="00937679" w:rsidRPr="00D72771" w:rsidRDefault="00937679" w:rsidP="00E23F9E">
      <w:pPr>
        <w:pStyle w:val="Nivel2"/>
      </w:pPr>
      <w:r w:rsidRPr="00D72771">
        <w:t>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14:paraId="739556C8" w14:textId="5BEF07A8" w:rsidR="00937679" w:rsidRPr="00D72771" w:rsidRDefault="00937679" w:rsidP="00DB5986">
      <w:pPr>
        <w:pStyle w:val="Nivel3"/>
      </w:pPr>
      <w:r w:rsidRPr="00D72771">
        <w:t>convocar os fornecedores que mantiveram sua proposta original para negociação, na ordem de classificação, com vistas à obtenção de preço melhor, mesmo que acima do preço do adjudicatário; ou</w:t>
      </w:r>
    </w:p>
    <w:p w14:paraId="6CB84B6E" w14:textId="59852077" w:rsidR="00937679" w:rsidRPr="00D72771" w:rsidRDefault="00937679" w:rsidP="00DB5986">
      <w:pPr>
        <w:pStyle w:val="Nivel3"/>
      </w:pPr>
      <w:r w:rsidRPr="00D72771">
        <w:t>adjudicar e firmar o contrato nas condições ofertadas pelos fornecedores remanescentes, observada a ordem de classificação, quando frustrada a negociação de melhor condição.</w:t>
      </w:r>
    </w:p>
    <w:p w14:paraId="46203BC9" w14:textId="6E91D930" w:rsidR="00C074DA" w:rsidRPr="00E53B0C" w:rsidRDefault="00CA1202" w:rsidP="00147E57">
      <w:pPr>
        <w:pStyle w:val="Nivel01"/>
        <w:spacing w:before="288" w:after="288"/>
      </w:pPr>
      <w:bookmarkStart w:id="29" w:name="_Toc207175326"/>
      <w:r w:rsidRPr="00E53B0C">
        <w:lastRenderedPageBreak/>
        <w:t xml:space="preserve">DA </w:t>
      </w:r>
      <w:bookmarkStart w:id="30" w:name="_Toc142925869"/>
      <w:r w:rsidR="00C074DA" w:rsidRPr="00E53B0C">
        <w:t>CONTRATAÇÃO</w:t>
      </w:r>
      <w:bookmarkEnd w:id="30"/>
      <w:bookmarkEnd w:id="29"/>
    </w:p>
    <w:p w14:paraId="5DA2774B" w14:textId="77777777" w:rsidR="00C074DA" w:rsidRDefault="00C074DA" w:rsidP="00E23F9E">
      <w:pPr>
        <w:pStyle w:val="Nivel2"/>
        <w:rPr>
          <w:rFonts w:eastAsia="Arial"/>
        </w:rPr>
      </w:pPr>
      <w:r>
        <w:rPr>
          <w:rFonts w:eastAsia="Arial"/>
        </w:rPr>
        <w:t>Após a homologação e adjudicação, caso se conclua pela contratação, será firmado Termo de Contrato ou emitido instrumento equivalente.</w:t>
      </w:r>
    </w:p>
    <w:p w14:paraId="1D39ACAB" w14:textId="566422A4" w:rsidR="00C074DA" w:rsidRDefault="00C074DA" w:rsidP="00E23F9E">
      <w:pPr>
        <w:pStyle w:val="Nvel2Misto"/>
      </w:pPr>
      <w:r>
        <w:t xml:space="preserve">O adjudicatário terá o prazo de </w:t>
      </w:r>
      <w:r w:rsidR="00D72771">
        <w:t>05</w:t>
      </w:r>
      <w:r w:rsidR="00DB5986" w:rsidRPr="009D4131">
        <w:t xml:space="preserve"> </w:t>
      </w:r>
      <w:r w:rsidR="00DB5986" w:rsidRPr="009D4131">
        <w:rPr>
          <w:color w:val="auto"/>
        </w:rPr>
        <w:t>(</w:t>
      </w:r>
      <w:r w:rsidR="00D72771">
        <w:rPr>
          <w:color w:val="auto"/>
        </w:rPr>
        <w:t>cinco</w:t>
      </w:r>
      <w:r w:rsidR="00DB5986" w:rsidRPr="009D4131">
        <w:rPr>
          <w:color w:val="auto"/>
        </w:rPr>
        <w:t>)</w:t>
      </w:r>
      <w:r w:rsidR="00DB5986" w:rsidRPr="009D4131">
        <w:rPr>
          <w:iCs/>
          <w:color w:val="auto"/>
        </w:rPr>
        <w:t xml:space="preserve"> dias</w:t>
      </w:r>
      <w:r w:rsidR="00DB5986">
        <w:rPr>
          <w:iCs/>
        </w:rPr>
        <w:t xml:space="preserve"> úteis</w:t>
      </w:r>
      <w:r>
        <w:t xml:space="preserve">, contados a partir da data de sua convocação, para assinar o </w:t>
      </w:r>
      <w:r w:rsidRPr="0059072C">
        <w:rPr>
          <w:color w:val="auto"/>
        </w:rPr>
        <w:t xml:space="preserve">instrumento equivalente (Nota de Empenho), </w:t>
      </w:r>
      <w:r>
        <w:t>sob pena de decair o direito à contratação, sem prejuízo das sanções previstas neste Aviso de Contratação Direta.</w:t>
      </w:r>
    </w:p>
    <w:p w14:paraId="48A1EB52" w14:textId="4E232FF3" w:rsidR="00C074DA" w:rsidRDefault="00C074DA" w:rsidP="0044296A">
      <w:pPr>
        <w:pStyle w:val="Nivel3"/>
      </w:pPr>
      <w:r>
        <w:t xml:space="preserve">Alternativamente à convocação para comparecer perante o órgão ou entidade para a assinatura do Termo de Contrato, a Administração poderá encaminhá-lo para assinatura, mediante correspondência postal com aviso de recebimento (AR), disponibilização de acesso à sistema de processo eletrônico para esse fim ou outro meio eletrônico, para que seja assinado e devolvido no prazo de </w:t>
      </w:r>
      <w:r w:rsidR="0059072C">
        <w:t>05</w:t>
      </w:r>
      <w:r w:rsidR="00DB5986" w:rsidRPr="009D4131">
        <w:rPr>
          <w:rFonts w:eastAsia="Arial"/>
          <w:color w:val="EE0000"/>
        </w:rPr>
        <w:t xml:space="preserve"> </w:t>
      </w:r>
      <w:r w:rsidR="00DB5986" w:rsidRPr="009D4131">
        <w:rPr>
          <w:rFonts w:eastAsia="Arial"/>
        </w:rPr>
        <w:t>(</w:t>
      </w:r>
      <w:r w:rsidR="0059072C">
        <w:rPr>
          <w:rFonts w:eastAsia="Arial"/>
        </w:rPr>
        <w:t>cinco</w:t>
      </w:r>
      <w:r w:rsidR="00DB5986" w:rsidRPr="009D4131">
        <w:rPr>
          <w:rFonts w:eastAsia="Arial"/>
        </w:rPr>
        <w:t>)</w:t>
      </w:r>
      <w:r w:rsidR="00DB5986" w:rsidRPr="009D4131">
        <w:rPr>
          <w:bCs/>
          <w:iCs/>
        </w:rPr>
        <w:t xml:space="preserve"> dias</w:t>
      </w:r>
      <w:r>
        <w:t>, a contar da data de seu recebimento ou da disponibilização do acesso ao sistema de processo eletrônico.</w:t>
      </w:r>
    </w:p>
    <w:p w14:paraId="06CD8268" w14:textId="77777777" w:rsidR="00C074DA" w:rsidRDefault="00C074DA" w:rsidP="0044296A">
      <w:pPr>
        <w:pStyle w:val="Nivel3"/>
      </w:pPr>
      <w:r>
        <w:t>O prazo previsto no subitem anterior poderá ser prorrogado, por igual período, por solicitação justificada do adjudicatário e aceita pela Administração.</w:t>
      </w:r>
    </w:p>
    <w:p w14:paraId="36ECBC9D" w14:textId="77777777" w:rsidR="00C074DA" w:rsidRDefault="00C074DA" w:rsidP="00431C67">
      <w:pPr>
        <w:pStyle w:val="Nivel2"/>
      </w:pPr>
      <w:r>
        <w:t>O Aceite da Nota de Empenho ou do instrumento equivalente, emitida ao fornecedor adjudicado, implica o reconhecimento de que:</w:t>
      </w:r>
    </w:p>
    <w:p w14:paraId="330CA023" w14:textId="2C437630" w:rsidR="00C074DA" w:rsidRDefault="00C074DA" w:rsidP="00E47CBF">
      <w:pPr>
        <w:pStyle w:val="Nvel3-R"/>
        <w:rPr>
          <w:rFonts w:eastAsia="Arial"/>
        </w:rPr>
      </w:pPr>
      <w:r>
        <w:rPr>
          <w:rFonts w:eastAsia="Arial"/>
        </w:rPr>
        <w:t xml:space="preserve">referida Nota está substituindo o contrato, aplicando-se à relação de negócios ali estabelecida as disposições da </w:t>
      </w:r>
      <w:hyperlink r:id="rId18" w:history="1">
        <w:r w:rsidRPr="00B2270B">
          <w:rPr>
            <w:rStyle w:val="Hyperlink"/>
            <w:rFonts w:eastAsia="Arial"/>
            <w:color w:val="FF0000"/>
            <w:u w:val="none"/>
          </w:rPr>
          <w:t>Lei nº 14.133, de 2021</w:t>
        </w:r>
      </w:hyperlink>
      <w:r>
        <w:rPr>
          <w:rFonts w:eastAsia="Arial"/>
        </w:rPr>
        <w:t>;</w:t>
      </w:r>
    </w:p>
    <w:p w14:paraId="06683509" w14:textId="77777777" w:rsidR="00C074DA" w:rsidRDefault="00C074DA" w:rsidP="00E47CBF">
      <w:pPr>
        <w:pStyle w:val="Nvel3-R"/>
        <w:rPr>
          <w:rFonts w:eastAsia="Arial"/>
        </w:rPr>
      </w:pPr>
      <w:r>
        <w:rPr>
          <w:rFonts w:eastAsia="Arial"/>
        </w:rPr>
        <w:t>a contratada se vincula à sua proposta e às previsões contidas no Aviso de Contratação Direta e seus anexos;</w:t>
      </w:r>
    </w:p>
    <w:p w14:paraId="66C75756" w14:textId="7A451FE2" w:rsidR="00C074DA" w:rsidRDefault="00C074DA" w:rsidP="00E47CBF">
      <w:pPr>
        <w:pStyle w:val="Nvel3-R"/>
        <w:rPr>
          <w:rFonts w:eastAsia="Arial"/>
        </w:rPr>
      </w:pPr>
      <w:r>
        <w:rPr>
          <w:rFonts w:eastAsia="Arial"/>
        </w:rPr>
        <w:t xml:space="preserve">a contratada reconhece que as hipóteses de rescisão são aquelas previstas nos </w:t>
      </w:r>
      <w:hyperlink r:id="rId19" w:anchor="art137" w:history="1">
        <w:proofErr w:type="spellStart"/>
        <w:r w:rsidRPr="00B2270B">
          <w:rPr>
            <w:rStyle w:val="Hyperlink"/>
            <w:rFonts w:eastAsia="Arial"/>
            <w:color w:val="FF0000"/>
            <w:u w:val="none"/>
          </w:rPr>
          <w:t>ar</w:t>
        </w:r>
        <w:r w:rsidR="00A25562" w:rsidRPr="00B2270B">
          <w:rPr>
            <w:rStyle w:val="Hyperlink"/>
            <w:rFonts w:eastAsia="Arial"/>
            <w:color w:val="FF0000"/>
            <w:u w:val="none"/>
          </w:rPr>
          <w:t>ts</w:t>
        </w:r>
        <w:proofErr w:type="spellEnd"/>
        <w:r w:rsidR="00A25562" w:rsidRPr="00B2270B">
          <w:rPr>
            <w:rStyle w:val="Hyperlink"/>
            <w:rFonts w:eastAsia="Arial"/>
            <w:color w:val="FF0000"/>
            <w:u w:val="none"/>
          </w:rPr>
          <w:t>.</w:t>
        </w:r>
        <w:r w:rsidRPr="00B2270B">
          <w:rPr>
            <w:rStyle w:val="Hyperlink"/>
            <w:rFonts w:eastAsia="Arial"/>
            <w:color w:val="FF0000"/>
            <w:u w:val="none"/>
          </w:rPr>
          <w:t xml:space="preserve"> 137 e 138 da Lei nº 14.133, de 2021</w:t>
        </w:r>
      </w:hyperlink>
      <w:r w:rsidR="00C6657D">
        <w:t>,</w:t>
      </w:r>
      <w:r w:rsidRPr="00B2270B">
        <w:rPr>
          <w:rFonts w:eastAsia="Arial"/>
        </w:rPr>
        <w:t xml:space="preserve"> </w:t>
      </w:r>
      <w:r>
        <w:rPr>
          <w:rFonts w:eastAsia="Arial"/>
        </w:rPr>
        <w:t xml:space="preserve">e reconhece os direitos da Administração previstos nos </w:t>
      </w:r>
      <w:hyperlink r:id="rId20" w:anchor="art137" w:history="1">
        <w:proofErr w:type="spellStart"/>
        <w:r w:rsidRPr="00B2270B">
          <w:rPr>
            <w:rStyle w:val="Hyperlink"/>
            <w:rFonts w:eastAsia="Arial"/>
            <w:color w:val="FF0000"/>
            <w:u w:val="none"/>
          </w:rPr>
          <w:t>art</w:t>
        </w:r>
        <w:r w:rsidR="002C6208" w:rsidRPr="00B2270B">
          <w:rPr>
            <w:rStyle w:val="Hyperlink"/>
            <w:rFonts w:eastAsia="Arial"/>
            <w:color w:val="FF0000"/>
            <w:u w:val="none"/>
          </w:rPr>
          <w:t>s</w:t>
        </w:r>
        <w:proofErr w:type="spellEnd"/>
        <w:r w:rsidR="002C6208" w:rsidRPr="00B2270B">
          <w:rPr>
            <w:rStyle w:val="Hyperlink"/>
            <w:rFonts w:eastAsia="Arial"/>
            <w:color w:val="FF0000"/>
            <w:u w:val="none"/>
          </w:rPr>
          <w:t>.</w:t>
        </w:r>
        <w:r w:rsidRPr="00B2270B">
          <w:rPr>
            <w:rStyle w:val="Hyperlink"/>
            <w:rFonts w:eastAsia="Arial"/>
            <w:color w:val="FF0000"/>
            <w:u w:val="none"/>
          </w:rPr>
          <w:t xml:space="preserve"> 137 a 139 da mesma Lei</w:t>
        </w:r>
      </w:hyperlink>
      <w:r>
        <w:rPr>
          <w:rFonts w:eastAsia="Arial"/>
        </w:rPr>
        <w:t>.</w:t>
      </w:r>
    </w:p>
    <w:p w14:paraId="0C6C8CD9" w14:textId="77777777" w:rsidR="00C074DA" w:rsidRDefault="00C074DA" w:rsidP="00E23F9E">
      <w:pPr>
        <w:pStyle w:val="Nivel2"/>
        <w:rPr>
          <w:rFonts w:eastAsia="Arial"/>
        </w:rPr>
      </w:pPr>
      <w:r>
        <w:rPr>
          <w:rFonts w:eastAsia="Arial"/>
        </w:rPr>
        <w:t xml:space="preserve">O prazo de vigência da contratação é o estabelecido no Termo de Referência. </w:t>
      </w:r>
    </w:p>
    <w:p w14:paraId="3B641249" w14:textId="77777777" w:rsidR="00C074DA" w:rsidRDefault="00C074DA" w:rsidP="00E23F9E">
      <w:pPr>
        <w:pStyle w:val="Nivel2"/>
        <w:rPr>
          <w:rFonts w:eastAsia="Arial"/>
        </w:rPr>
      </w:pPr>
      <w:r>
        <w:t>Na assinatura do contrato ou do instrumento equivalente será exigida a comprovação das condições de habilitação e contratação consignadas neste aviso, que deverão ser mantidas pelo fornecedor durante a vigência do contrato.</w:t>
      </w:r>
    </w:p>
    <w:p w14:paraId="6AEAA6DA" w14:textId="78E251EB" w:rsidR="00C074DA" w:rsidRPr="00456B1F" w:rsidRDefault="00CA1202" w:rsidP="00147E57">
      <w:pPr>
        <w:pStyle w:val="Nivel01"/>
        <w:spacing w:before="288" w:after="288"/>
      </w:pPr>
      <w:bookmarkStart w:id="31" w:name="_Toc207175327"/>
      <w:r w:rsidRPr="00456B1F">
        <w:t xml:space="preserve">DAS </w:t>
      </w:r>
      <w:bookmarkStart w:id="32" w:name="_Toc142925870"/>
      <w:r w:rsidR="00C074DA" w:rsidRPr="00456B1F">
        <w:t>INFRAÇÕES E SANÇÕES ADMINISTRATIVAS</w:t>
      </w:r>
      <w:bookmarkEnd w:id="32"/>
      <w:bookmarkEnd w:id="31"/>
    </w:p>
    <w:p w14:paraId="470FE3AB" w14:textId="186B1880" w:rsidR="00C074DA" w:rsidRDefault="00C074DA" w:rsidP="00E23F9E">
      <w:pPr>
        <w:pStyle w:val="Nivel2"/>
        <w:rPr>
          <w:b/>
        </w:rPr>
      </w:pPr>
      <w:r>
        <w:t xml:space="preserve">Comete infração administrativa o fornecedor que praticar quaisquer das </w:t>
      </w:r>
      <w:r w:rsidR="00651FED">
        <w:t>hipóteses previstas</w:t>
      </w:r>
      <w:r>
        <w:t xml:space="preserve"> no </w:t>
      </w:r>
      <w:hyperlink r:id="rId21" w:anchor="art155" w:history="1">
        <w:r w:rsidRPr="00FD22CD">
          <w:rPr>
            <w:rStyle w:val="Hyperlink"/>
            <w:color w:val="auto"/>
            <w:u w:val="none"/>
          </w:rPr>
          <w:t>art. 155 da Lei nº 14.133, de 2021</w:t>
        </w:r>
      </w:hyperlink>
      <w:r>
        <w:t xml:space="preserve">, quais sejam: </w:t>
      </w:r>
    </w:p>
    <w:p w14:paraId="479DF54E" w14:textId="77777777" w:rsidR="00C074DA" w:rsidRDefault="00C074DA" w:rsidP="00456B1F">
      <w:pPr>
        <w:pStyle w:val="Nivel3"/>
      </w:pPr>
      <w:bookmarkStart w:id="33" w:name="_Ref143509900"/>
      <w:r>
        <w:t>dar causa à inexecução parcial do contrato;</w:t>
      </w:r>
      <w:bookmarkEnd w:id="33"/>
    </w:p>
    <w:p w14:paraId="11D8978B" w14:textId="77777777" w:rsidR="00C074DA" w:rsidRDefault="00C074DA" w:rsidP="00456B1F">
      <w:pPr>
        <w:pStyle w:val="Nivel3"/>
      </w:pPr>
      <w:bookmarkStart w:id="34" w:name="_Ref143510015"/>
      <w:r>
        <w:t>dar causa à inexecução parcial do contrato que cause grave dano à Administração, ao funcionamento dos serviços públicos ou ao interesse coletivo;</w:t>
      </w:r>
      <w:bookmarkEnd w:id="34"/>
    </w:p>
    <w:p w14:paraId="3D3A59AE" w14:textId="77777777" w:rsidR="00C074DA" w:rsidRDefault="00C074DA" w:rsidP="00456B1F">
      <w:pPr>
        <w:pStyle w:val="Nivel3"/>
      </w:pPr>
      <w:r>
        <w:t>dar causa à inexecução total do contrato;</w:t>
      </w:r>
    </w:p>
    <w:p w14:paraId="028F4C2B" w14:textId="77777777" w:rsidR="00C074DA" w:rsidRDefault="00C074DA" w:rsidP="00456B1F">
      <w:pPr>
        <w:pStyle w:val="Nivel3"/>
      </w:pPr>
      <w:r>
        <w:t>deixar de entregar a documentação exigida para o certame;</w:t>
      </w:r>
    </w:p>
    <w:p w14:paraId="4E69CCEF" w14:textId="77777777" w:rsidR="00C074DA" w:rsidRDefault="00C074DA" w:rsidP="00456B1F">
      <w:pPr>
        <w:pStyle w:val="Nivel3"/>
      </w:pPr>
      <w:r>
        <w:t>não manter a proposta, salvo em decorrência de fato superveniente devidamente justificado;</w:t>
      </w:r>
    </w:p>
    <w:p w14:paraId="4BE7D953" w14:textId="77777777" w:rsidR="00C074DA" w:rsidRDefault="00C074DA" w:rsidP="00456B1F">
      <w:pPr>
        <w:pStyle w:val="Nivel3"/>
      </w:pPr>
      <w:r>
        <w:t>não celebrar o contrato ou não entregar a documentação exigida para a contratação, quando convocado dentro do prazo de validade de sua proposta;</w:t>
      </w:r>
    </w:p>
    <w:p w14:paraId="1889103C" w14:textId="79505650" w:rsidR="00C074DA" w:rsidRDefault="00C074DA" w:rsidP="00456B1F">
      <w:pPr>
        <w:pStyle w:val="Nivel3"/>
      </w:pPr>
      <w:r>
        <w:t> </w:t>
      </w:r>
      <w:bookmarkStart w:id="35" w:name="_Ref143510046"/>
      <w:r>
        <w:t>ensejar o retardamento da execução ou da entrega do objeto da</w:t>
      </w:r>
      <w:r w:rsidR="00917D4F">
        <w:t xml:space="preserve"> contratação direta </w:t>
      </w:r>
      <w:r>
        <w:t>sem motivo justificado;</w:t>
      </w:r>
      <w:bookmarkEnd w:id="35"/>
    </w:p>
    <w:p w14:paraId="5D40816C" w14:textId="77777777" w:rsidR="00C074DA" w:rsidRDefault="00C074DA" w:rsidP="00456B1F">
      <w:pPr>
        <w:pStyle w:val="Nivel3"/>
      </w:pPr>
      <w:bookmarkStart w:id="36" w:name="_Ref143510088"/>
      <w:r>
        <w:lastRenderedPageBreak/>
        <w:t>apresentar declaração ou documentação falsa exigida para o certame ou prestar declaração falsa durante a dispensa eletrônica ou a execução do contrato;</w:t>
      </w:r>
      <w:bookmarkEnd w:id="36"/>
    </w:p>
    <w:p w14:paraId="0EB1EBD9" w14:textId="77777777" w:rsidR="00C074DA" w:rsidRDefault="00C074DA" w:rsidP="00456B1F">
      <w:pPr>
        <w:pStyle w:val="Nivel3"/>
      </w:pPr>
      <w:r>
        <w:t>fraudar a dispensa eletrônica ou praticar ato fraudulento na execução do contrato;</w:t>
      </w:r>
    </w:p>
    <w:p w14:paraId="5AB18E9D" w14:textId="0368748B" w:rsidR="00C074DA" w:rsidRDefault="00C074DA" w:rsidP="00456B1F">
      <w:pPr>
        <w:pStyle w:val="Nivel3"/>
      </w:pPr>
      <w:r>
        <w:t>comportar-se de modo inidôneo ou cometer fraude de qualquer natureza;</w:t>
      </w:r>
    </w:p>
    <w:p w14:paraId="68B9125F" w14:textId="77777777" w:rsidR="00C074DA" w:rsidRDefault="00C074DA" w:rsidP="00680DDA">
      <w:pPr>
        <w:pStyle w:val="Nivel4"/>
      </w:pPr>
      <w: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5C73F643" w:rsidR="00C074DA" w:rsidRDefault="00C074DA" w:rsidP="00680DDA">
      <w:pPr>
        <w:pStyle w:val="Nivel3"/>
      </w:pPr>
      <w:r>
        <w:t>praticar atos ilícitos com vistas a frustrar os objetivos deste certame</w:t>
      </w:r>
      <w:r w:rsidR="001314A8">
        <w:t>;</w:t>
      </w:r>
      <w:r w:rsidR="0048629B">
        <w:t xml:space="preserve"> e</w:t>
      </w:r>
    </w:p>
    <w:p w14:paraId="4563909F" w14:textId="5642BA42" w:rsidR="00C074DA" w:rsidRPr="00C06650" w:rsidRDefault="00C074DA" w:rsidP="00680DDA">
      <w:pPr>
        <w:pStyle w:val="Nivel3"/>
        <w:rPr>
          <w:rStyle w:val="Hyperlink"/>
          <w:color w:val="auto"/>
          <w:u w:val="none"/>
        </w:rPr>
      </w:pPr>
      <w:bookmarkStart w:id="37" w:name="_Ref143509952"/>
      <w:r>
        <w:t>praticar ato lesivo previsto no</w:t>
      </w:r>
      <w:r w:rsidRPr="00C06650">
        <w:t> </w:t>
      </w:r>
      <w:r w:rsidR="00A50578" w:rsidRPr="00C06650">
        <w:fldChar w:fldCharType="begin"/>
      </w:r>
      <w:r w:rsidR="00A50578" w:rsidRPr="00C06650">
        <w:instrText xml:space="preserve"> HYPERLINK "http://www.planalto.gov.br/ccivil_03/_ato2019-2022/2021/lei/L14133.htm" \l "art5" </w:instrText>
      </w:r>
      <w:r w:rsidR="00A50578" w:rsidRPr="00C06650">
        <w:fldChar w:fldCharType="separate"/>
      </w:r>
      <w:r w:rsidRPr="00C06650">
        <w:rPr>
          <w:rStyle w:val="Hyperlink"/>
          <w:color w:val="auto"/>
          <w:u w:val="none"/>
        </w:rPr>
        <w:t>art. 5º da Lei nº 12.846, de 1º de agosto de 2013.</w:t>
      </w:r>
    </w:p>
    <w:p w14:paraId="17B00865" w14:textId="06A8BDCA" w:rsidR="00C074DA" w:rsidRPr="00B93855" w:rsidRDefault="00A50578" w:rsidP="00680DDA">
      <w:pPr>
        <w:pStyle w:val="Nivel3"/>
        <w:rPr>
          <w:b/>
        </w:rPr>
      </w:pPr>
      <w:r w:rsidRPr="00C06650">
        <w:fldChar w:fldCharType="end"/>
      </w:r>
      <w:bookmarkEnd w:id="37"/>
      <w:r w:rsidR="00C074DA">
        <w:t>O fornecedor que cometer qualquer das infrações discriminadas nos subitens anteriores ficará sujeito, sem prejuízo da responsabilidade civil e criminal, às seguintes sanções:</w:t>
      </w:r>
    </w:p>
    <w:p w14:paraId="573EBBFE" w14:textId="465A8523" w:rsidR="00C074DA" w:rsidRPr="001B5C1B" w:rsidRDefault="00C074DA" w:rsidP="00680DDA">
      <w:pPr>
        <w:pStyle w:val="Nivel3"/>
        <w:rPr>
          <w:bCs/>
          <w:i/>
          <w:iCs/>
        </w:rPr>
      </w:pPr>
      <w:bookmarkStart w:id="38" w:name="_Hlk196926862"/>
      <w:r w:rsidRPr="001B5C1B">
        <w:t xml:space="preserve">Advertência pela falta do subitem </w:t>
      </w:r>
      <w:r w:rsidR="00FC40C7" w:rsidRPr="001B5C1B">
        <w:rPr>
          <w:i/>
          <w:iCs/>
        </w:rPr>
        <w:fldChar w:fldCharType="begin"/>
      </w:r>
      <w:r w:rsidR="00FC40C7" w:rsidRPr="001B5C1B">
        <w:instrText xml:space="preserve"> REF _Ref143509900 \r \h </w:instrText>
      </w:r>
      <w:r w:rsidR="001B5C1B">
        <w:instrText xml:space="preserve"> \* MERGEFORMAT </w:instrText>
      </w:r>
      <w:r w:rsidR="00FC40C7" w:rsidRPr="001B5C1B">
        <w:rPr>
          <w:i/>
          <w:iCs/>
        </w:rPr>
      </w:r>
      <w:r w:rsidR="00FC40C7" w:rsidRPr="001B5C1B">
        <w:rPr>
          <w:i/>
          <w:iCs/>
        </w:rPr>
        <w:fldChar w:fldCharType="separate"/>
      </w:r>
      <w:r w:rsidR="00501ABB">
        <w:t>11.1.1</w:t>
      </w:r>
      <w:r w:rsidR="00FC40C7" w:rsidRPr="001B5C1B">
        <w:rPr>
          <w:i/>
          <w:iCs/>
        </w:rPr>
        <w:fldChar w:fldCharType="end"/>
      </w:r>
      <w:r w:rsidR="00FC40C7" w:rsidRPr="001B5C1B">
        <w:t xml:space="preserve"> </w:t>
      </w:r>
      <w:r w:rsidRPr="001B5C1B">
        <w:t>deste Aviso de Contratação Direta, quando não se justificar a imposição de penalidade mais grave;</w:t>
      </w:r>
    </w:p>
    <w:bookmarkEnd w:id="38"/>
    <w:p w14:paraId="1CBEED0C" w14:textId="3E711BDB" w:rsidR="00C074DA" w:rsidRPr="001B5C1B" w:rsidRDefault="00C074DA" w:rsidP="00680DDA">
      <w:pPr>
        <w:pStyle w:val="Nivel3"/>
        <w:rPr>
          <w:i/>
          <w:iCs/>
        </w:rPr>
      </w:pPr>
      <w:r w:rsidRPr="001B5C1B">
        <w:t xml:space="preserve">Multa de </w:t>
      </w:r>
      <w:r w:rsidR="005A1221">
        <w:t xml:space="preserve">10 </w:t>
      </w:r>
      <w:r w:rsidRPr="001B5C1B">
        <w:t>% (</w:t>
      </w:r>
      <w:r w:rsidR="005A1221">
        <w:t>dez</w:t>
      </w:r>
      <w:r w:rsidRPr="001B5C1B">
        <w:t xml:space="preserve"> por cento) sobre o valor estimado do(s) item(s) prejudicado(s) pela conduta do fornecedor, por qualquer das infrações dos subitens </w:t>
      </w:r>
      <w:r w:rsidR="001E31B4" w:rsidRPr="001B5C1B">
        <w:rPr>
          <w:i/>
          <w:iCs/>
        </w:rPr>
        <w:fldChar w:fldCharType="begin"/>
      </w:r>
      <w:r w:rsidR="001E31B4" w:rsidRPr="001B5C1B">
        <w:instrText xml:space="preserve"> REF _Ref143509900 \r \h </w:instrText>
      </w:r>
      <w:r w:rsidR="001B5C1B">
        <w:instrText xml:space="preserve"> \* MERGEFORMAT </w:instrText>
      </w:r>
      <w:r w:rsidR="001E31B4" w:rsidRPr="001B5C1B">
        <w:rPr>
          <w:i/>
          <w:iCs/>
        </w:rPr>
      </w:r>
      <w:r w:rsidR="001E31B4" w:rsidRPr="001B5C1B">
        <w:rPr>
          <w:i/>
          <w:iCs/>
        </w:rPr>
        <w:fldChar w:fldCharType="separate"/>
      </w:r>
      <w:r w:rsidR="00501ABB">
        <w:t>11.1.1</w:t>
      </w:r>
      <w:r w:rsidR="001E31B4" w:rsidRPr="001B5C1B">
        <w:rPr>
          <w:i/>
          <w:iCs/>
        </w:rPr>
        <w:fldChar w:fldCharType="end"/>
      </w:r>
      <w:r w:rsidRPr="001B5C1B">
        <w:t xml:space="preserve"> a</w:t>
      </w:r>
      <w:r w:rsidR="00DC4BC3" w:rsidRPr="001B5C1B">
        <w:t xml:space="preserve"> </w:t>
      </w:r>
      <w:r w:rsidR="001E31B4" w:rsidRPr="001B5C1B">
        <w:rPr>
          <w:i/>
          <w:iCs/>
        </w:rPr>
        <w:fldChar w:fldCharType="begin"/>
      </w:r>
      <w:r w:rsidR="001E31B4" w:rsidRPr="001B5C1B">
        <w:instrText xml:space="preserve"> REF _Ref143509952 \r \h </w:instrText>
      </w:r>
      <w:r w:rsidR="001B5C1B">
        <w:instrText xml:space="preserve"> \* MERGEFORMAT </w:instrText>
      </w:r>
      <w:r w:rsidR="001E31B4" w:rsidRPr="001B5C1B">
        <w:rPr>
          <w:i/>
          <w:iCs/>
        </w:rPr>
      </w:r>
      <w:r w:rsidR="001E31B4" w:rsidRPr="001B5C1B">
        <w:rPr>
          <w:i/>
          <w:iCs/>
        </w:rPr>
        <w:fldChar w:fldCharType="separate"/>
      </w:r>
      <w:r w:rsidR="00501ABB">
        <w:t>11.1.12</w:t>
      </w:r>
      <w:r w:rsidR="001E31B4" w:rsidRPr="001B5C1B">
        <w:rPr>
          <w:i/>
          <w:iCs/>
        </w:rPr>
        <w:fldChar w:fldCharType="end"/>
      </w:r>
      <w:r w:rsidRPr="001B5C1B">
        <w:t>;</w:t>
      </w:r>
    </w:p>
    <w:p w14:paraId="70C4748F" w14:textId="1CFEC013" w:rsidR="00C074DA" w:rsidRPr="003737D0" w:rsidRDefault="00C074DA" w:rsidP="00680DDA">
      <w:pPr>
        <w:pStyle w:val="Nivel3"/>
        <w:rPr>
          <w:i/>
          <w:iCs/>
        </w:rPr>
      </w:pPr>
      <w:r w:rsidRPr="003737D0">
        <w:t xml:space="preserve">Impedimento de licitar e contratar no âmbito da Administração Pública direta e indireta do ente federativo que tiver aplicado a sanção, pelo prazo máximo de 3 (três) anos, nos casos dos subitens </w:t>
      </w:r>
      <w:r w:rsidR="00E27B6A" w:rsidRPr="003737D0">
        <w:rPr>
          <w:i/>
          <w:iCs/>
        </w:rPr>
        <w:fldChar w:fldCharType="begin"/>
      </w:r>
      <w:r w:rsidR="00E27B6A" w:rsidRPr="003737D0">
        <w:instrText xml:space="preserve"> REF _Ref143510015 \r \h </w:instrText>
      </w:r>
      <w:r w:rsidR="003737D0">
        <w:instrText xml:space="preserve"> \* MERGEFORMAT </w:instrText>
      </w:r>
      <w:r w:rsidR="00E27B6A" w:rsidRPr="003737D0">
        <w:rPr>
          <w:i/>
          <w:iCs/>
        </w:rPr>
      </w:r>
      <w:r w:rsidR="00E27B6A" w:rsidRPr="003737D0">
        <w:rPr>
          <w:i/>
          <w:iCs/>
        </w:rPr>
        <w:fldChar w:fldCharType="separate"/>
      </w:r>
      <w:r w:rsidR="00501ABB">
        <w:t>11.1.2</w:t>
      </w:r>
      <w:r w:rsidR="00E27B6A" w:rsidRPr="003737D0">
        <w:rPr>
          <w:i/>
          <w:iCs/>
        </w:rPr>
        <w:fldChar w:fldCharType="end"/>
      </w:r>
      <w:r w:rsidRPr="003737D0">
        <w:t xml:space="preserve"> a </w:t>
      </w:r>
      <w:r w:rsidR="00E27B6A" w:rsidRPr="003737D0">
        <w:rPr>
          <w:i/>
          <w:iCs/>
        </w:rPr>
        <w:fldChar w:fldCharType="begin"/>
      </w:r>
      <w:r w:rsidR="00E27B6A" w:rsidRPr="003737D0">
        <w:instrText xml:space="preserve"> REF _Ref143510046 \r \h </w:instrText>
      </w:r>
      <w:r w:rsidR="003737D0">
        <w:instrText xml:space="preserve"> \* MERGEFORMAT </w:instrText>
      </w:r>
      <w:r w:rsidR="00E27B6A" w:rsidRPr="003737D0">
        <w:rPr>
          <w:i/>
          <w:iCs/>
        </w:rPr>
      </w:r>
      <w:r w:rsidR="00E27B6A" w:rsidRPr="003737D0">
        <w:rPr>
          <w:i/>
          <w:iCs/>
        </w:rPr>
        <w:fldChar w:fldCharType="separate"/>
      </w:r>
      <w:r w:rsidR="00501ABB">
        <w:t>11.1.7</w:t>
      </w:r>
      <w:r w:rsidR="00E27B6A" w:rsidRPr="003737D0">
        <w:rPr>
          <w:i/>
          <w:iCs/>
        </w:rPr>
        <w:fldChar w:fldCharType="end"/>
      </w:r>
      <w:r w:rsidR="00E27B6A" w:rsidRPr="003737D0">
        <w:t xml:space="preserve"> </w:t>
      </w:r>
      <w:r w:rsidRPr="003737D0">
        <w:t>deste Aviso de Contratação Direta, quando não se justificar a imposição de penalidade mais grav</w:t>
      </w:r>
      <w:r w:rsidRPr="001314A8">
        <w:t>e;</w:t>
      </w:r>
    </w:p>
    <w:p w14:paraId="3BB8771A" w14:textId="6ECC609B" w:rsidR="00C074DA" w:rsidRPr="00680DDA" w:rsidRDefault="00C074DA" w:rsidP="00680DDA">
      <w:pPr>
        <w:pStyle w:val="Nivel3"/>
        <w:rPr>
          <w:i/>
          <w:iCs/>
        </w:rPr>
      </w:pPr>
      <w:r w:rsidRPr="003737D0">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w:t>
      </w:r>
      <w:r w:rsidRPr="00680DDA">
        <w:t>subitens</w:t>
      </w:r>
      <w:r w:rsidR="00E27B6A" w:rsidRPr="00680DDA">
        <w:t xml:space="preserve"> </w:t>
      </w:r>
      <w:r w:rsidR="00E27B6A" w:rsidRPr="00680DDA">
        <w:rPr>
          <w:i/>
          <w:iCs/>
        </w:rPr>
        <w:fldChar w:fldCharType="begin"/>
      </w:r>
      <w:r w:rsidR="00E27B6A" w:rsidRPr="00680DDA">
        <w:instrText xml:space="preserve"> REF _Ref143510088 \r \h </w:instrText>
      </w:r>
      <w:r w:rsidR="003737D0" w:rsidRPr="00680DDA">
        <w:instrText xml:space="preserve"> \* MERGEFORMAT </w:instrText>
      </w:r>
      <w:r w:rsidR="00E27B6A" w:rsidRPr="00680DDA">
        <w:rPr>
          <w:i/>
          <w:iCs/>
        </w:rPr>
      </w:r>
      <w:r w:rsidR="00E27B6A" w:rsidRPr="00680DDA">
        <w:rPr>
          <w:i/>
          <w:iCs/>
        </w:rPr>
        <w:fldChar w:fldCharType="separate"/>
      </w:r>
      <w:r w:rsidR="00501ABB">
        <w:t>11.1.8</w:t>
      </w:r>
      <w:r w:rsidR="00E27B6A" w:rsidRPr="00680DDA">
        <w:rPr>
          <w:i/>
          <w:iCs/>
        </w:rPr>
        <w:fldChar w:fldCharType="end"/>
      </w:r>
      <w:r w:rsidRPr="00680DDA">
        <w:t xml:space="preserve"> a</w:t>
      </w:r>
      <w:r w:rsidR="00E27B6A" w:rsidRPr="00680DDA">
        <w:t xml:space="preserve"> </w:t>
      </w:r>
      <w:r w:rsidR="00E27B6A" w:rsidRPr="00680DDA">
        <w:rPr>
          <w:i/>
          <w:iCs/>
        </w:rPr>
        <w:fldChar w:fldCharType="begin"/>
      </w:r>
      <w:r w:rsidR="00E27B6A" w:rsidRPr="00680DDA">
        <w:instrText xml:space="preserve"> REF _Ref143509952 \r \h </w:instrText>
      </w:r>
      <w:r w:rsidR="003737D0" w:rsidRPr="00680DDA">
        <w:instrText xml:space="preserve"> \* MERGEFORMAT </w:instrText>
      </w:r>
      <w:r w:rsidR="00E27B6A" w:rsidRPr="00680DDA">
        <w:rPr>
          <w:i/>
          <w:iCs/>
        </w:rPr>
      </w:r>
      <w:r w:rsidR="00E27B6A" w:rsidRPr="00680DDA">
        <w:rPr>
          <w:i/>
          <w:iCs/>
        </w:rPr>
        <w:fldChar w:fldCharType="separate"/>
      </w:r>
      <w:r w:rsidR="00501ABB">
        <w:t>11.1.12</w:t>
      </w:r>
      <w:r w:rsidR="00E27B6A" w:rsidRPr="00680DDA">
        <w:rPr>
          <w:i/>
          <w:iCs/>
        </w:rPr>
        <w:fldChar w:fldCharType="end"/>
      </w:r>
      <w:r w:rsidRPr="00680DDA">
        <w:t>, bem como nos demais casos que justifiquem a imposição da penalidade mais grave</w:t>
      </w:r>
      <w:r w:rsidR="005C48ED" w:rsidRPr="00680DDA">
        <w:t>.</w:t>
      </w:r>
    </w:p>
    <w:p w14:paraId="609E8B8E" w14:textId="77777777" w:rsidR="00680DDA" w:rsidRPr="00680DDA" w:rsidRDefault="00C074DA" w:rsidP="00C074DA">
      <w:pPr>
        <w:numPr>
          <w:ilvl w:val="1"/>
          <w:numId w:val="1"/>
        </w:numPr>
        <w:spacing w:before="120" w:after="120" w:line="276" w:lineRule="auto"/>
        <w:ind w:left="425" w:firstLine="0"/>
        <w:jc w:val="both"/>
        <w:rPr>
          <w:rFonts w:cs="Arial"/>
          <w:bCs/>
          <w:strike/>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 xml:space="preserve">não exclui, em hipótese alguma, a obrigação de reparação integral do dano causado à </w:t>
      </w:r>
      <w:r w:rsidRPr="00680DDA">
        <w:rPr>
          <w:rFonts w:cs="Arial"/>
          <w:bCs/>
        </w:rPr>
        <w:t>Contratante</w:t>
      </w:r>
      <w:r w:rsidR="00680DDA" w:rsidRPr="00680DDA">
        <w:rPr>
          <w:rFonts w:cs="Arial"/>
          <w:bCs/>
        </w:rPr>
        <w:t>.</w:t>
      </w:r>
    </w:p>
    <w:p w14:paraId="3DAABA22" w14:textId="77777777" w:rsidR="00680DDA" w:rsidRDefault="00C074DA" w:rsidP="00C074DA">
      <w:pPr>
        <w:numPr>
          <w:ilvl w:val="1"/>
          <w:numId w:val="1"/>
        </w:numPr>
        <w:spacing w:before="120" w:after="120" w:line="276" w:lineRule="auto"/>
        <w:ind w:left="425" w:firstLine="0"/>
        <w:jc w:val="both"/>
        <w:rPr>
          <w:rFonts w:cs="Arial"/>
          <w:bCs/>
        </w:rPr>
      </w:pPr>
      <w:r w:rsidRPr="008C7F01">
        <w:rPr>
          <w:rFonts w:cs="Arial"/>
          <w:bCs/>
        </w:rPr>
        <w:t>Todas as sanções previstas neste Aviso poderão ser aplicadas cumulativamente com a multa</w:t>
      </w:r>
      <w:r w:rsidR="00680DDA">
        <w:rPr>
          <w:rFonts w:cs="Arial"/>
          <w:bCs/>
        </w:rPr>
        <w:t>.</w:t>
      </w:r>
    </w:p>
    <w:p w14:paraId="0A1FA992" w14:textId="77777777" w:rsidR="007734C5" w:rsidRPr="00292754" w:rsidRDefault="00C074DA" w:rsidP="00E23F9E">
      <w:pPr>
        <w:pStyle w:val="Nivel2"/>
        <w:rPr>
          <w:strike/>
        </w:rPr>
      </w:pPr>
      <w:r w:rsidRPr="007734C5">
        <w:t>Antes da aplicação da multa</w:t>
      </w:r>
      <w:r w:rsidR="0092451E" w:rsidRPr="007734C5">
        <w:t>,</w:t>
      </w:r>
      <w:r w:rsidRPr="007734C5">
        <w:t xml:space="preserve"> será facultada a defesa do interessado no prazo de 15 (quinze) dias úteis, contado da data de sua </w:t>
      </w:r>
      <w:r w:rsidRPr="00292754">
        <w:t>intimação</w:t>
      </w:r>
      <w:r w:rsidR="007734C5" w:rsidRPr="00292754">
        <w:t>.</w:t>
      </w:r>
    </w:p>
    <w:p w14:paraId="276D76B5" w14:textId="77777777" w:rsidR="00292754" w:rsidRPr="00292754" w:rsidRDefault="00C074DA" w:rsidP="00E23F9E">
      <w:pPr>
        <w:pStyle w:val="Nivel2"/>
        <w:rPr>
          <w:strike/>
        </w:rPr>
      </w:pPr>
      <w:r w:rsidRPr="007734C5">
        <w:t>Se a multa aplicada e as indenizações cabíveis forem superiores ao valor do pagamento eventualmente devido pelo Contratante ao Contratado, além da perda desse valor, a diferença será descontada da garantia prestada ou será cobrada judicialmente</w:t>
      </w:r>
      <w:r w:rsidR="00292754">
        <w:t>.</w:t>
      </w:r>
    </w:p>
    <w:p w14:paraId="651F3C9F" w14:textId="40EB475C" w:rsidR="00C074DA" w:rsidRPr="008C7F01" w:rsidRDefault="00C074DA" w:rsidP="00E23F9E">
      <w:pPr>
        <w:pStyle w:val="Nivel2"/>
      </w:pPr>
      <w:r w:rsidRPr="008C7F01">
        <w:t xml:space="preserve">Previamente ao encaminhamento à cobrança judicial, a multa poderá ser recolhida administrativamente no prazo máximo de </w:t>
      </w:r>
      <w:r w:rsidR="00D55338">
        <w:t>05</w:t>
      </w:r>
      <w:r w:rsidR="00456B1F" w:rsidRPr="009D4131">
        <w:rPr>
          <w:rFonts w:eastAsia="Arial"/>
          <w:color w:val="EE0000"/>
        </w:rPr>
        <w:t xml:space="preserve"> </w:t>
      </w:r>
      <w:r w:rsidR="00456B1F" w:rsidRPr="009D4131">
        <w:rPr>
          <w:rFonts w:eastAsia="Arial"/>
        </w:rPr>
        <w:t>(</w:t>
      </w:r>
      <w:r w:rsidR="00D55338">
        <w:rPr>
          <w:rFonts w:eastAsia="Arial"/>
        </w:rPr>
        <w:t>cinco</w:t>
      </w:r>
      <w:r w:rsidR="00456B1F" w:rsidRPr="009D4131">
        <w:rPr>
          <w:rFonts w:eastAsia="Arial"/>
        </w:rPr>
        <w:t>)</w:t>
      </w:r>
      <w:r w:rsidR="00456B1F" w:rsidRPr="009D4131">
        <w:rPr>
          <w:iCs/>
        </w:rPr>
        <w:t xml:space="preserve"> dias</w:t>
      </w:r>
      <w:r w:rsidRPr="008C7F01">
        <w:t>, a contar da data do recebimento da comunicação enviada pela autoridade competente.</w:t>
      </w:r>
      <w:bookmarkStart w:id="39" w:name="_Hlk78351618"/>
      <w:bookmarkEnd w:id="39"/>
    </w:p>
    <w:p w14:paraId="7A658C1B" w14:textId="71C9BCE2" w:rsidR="00C074DA" w:rsidRPr="008C7F01" w:rsidRDefault="00C074DA" w:rsidP="00E23F9E">
      <w:pPr>
        <w:pStyle w:val="Nivel2"/>
      </w:pPr>
      <w:r w:rsidRPr="008C7F01">
        <w:t xml:space="preserve">A aplicação das sanções realizar-se-á em processo administrativo que assegure o contraditório e a ampla defesa ao Contratado, observando-se o procedimento previsto </w:t>
      </w:r>
      <w:r w:rsidRPr="007734C5">
        <w:t>no caput</w:t>
      </w:r>
      <w:r w:rsidRPr="008C7F01">
        <w:rPr>
          <w:b/>
        </w:rPr>
        <w:t xml:space="preserve"> </w:t>
      </w:r>
      <w:r w:rsidRPr="008C7F01">
        <w:t xml:space="preserve">e parágrafos do </w:t>
      </w:r>
      <w:hyperlink r:id="rId22" w:anchor="art158" w:history="1">
        <w:r w:rsidRPr="003C5C2E">
          <w:rPr>
            <w:rStyle w:val="Hyperlink"/>
            <w:color w:val="auto"/>
            <w:u w:val="none"/>
          </w:rPr>
          <w:t>art. 158 da Lei nº 14.133, de 2021</w:t>
        </w:r>
      </w:hyperlink>
      <w:r w:rsidRPr="008C7F01">
        <w:t>, para as penalidades de impedimento de licitar e contratar e de declaração de inidoneidade para licitar ou contratar.</w:t>
      </w:r>
    </w:p>
    <w:p w14:paraId="24BCDAAD" w14:textId="0C40E24C" w:rsidR="00C074DA" w:rsidRDefault="00C074DA" w:rsidP="00E23F9E">
      <w:pPr>
        <w:pStyle w:val="Nivel2"/>
      </w:pPr>
      <w:r>
        <w:t>Na aplicação das sanções serão considerados</w:t>
      </w:r>
      <w:r w:rsidR="007734C5">
        <w:t>:</w:t>
      </w:r>
    </w:p>
    <w:p w14:paraId="7C1DE3DA" w14:textId="1BA7EBB5" w:rsidR="00C074DA" w:rsidRPr="00FB6970" w:rsidRDefault="00C074DA" w:rsidP="00292754">
      <w:pPr>
        <w:pStyle w:val="Nivel3"/>
        <w:rPr>
          <w:i/>
          <w:iCs/>
        </w:rPr>
      </w:pPr>
      <w:r w:rsidRPr="00FB6970">
        <w:t>a natureza e a gravidade da infração cometida;</w:t>
      </w:r>
    </w:p>
    <w:p w14:paraId="21BB2D90" w14:textId="77777777" w:rsidR="00C074DA" w:rsidRPr="00FB6970" w:rsidRDefault="00C074DA" w:rsidP="00292754">
      <w:pPr>
        <w:pStyle w:val="Nivel3"/>
        <w:rPr>
          <w:i/>
          <w:iCs/>
        </w:rPr>
      </w:pPr>
      <w:r w:rsidRPr="00FB6970">
        <w:t>as peculiaridades do caso concreto;</w:t>
      </w:r>
    </w:p>
    <w:p w14:paraId="24CFC175" w14:textId="77777777" w:rsidR="00C074DA" w:rsidRPr="00FB6970" w:rsidRDefault="00C074DA" w:rsidP="00292754">
      <w:pPr>
        <w:pStyle w:val="Nivel3"/>
        <w:rPr>
          <w:i/>
          <w:iCs/>
        </w:rPr>
      </w:pPr>
      <w:r w:rsidRPr="00FB6970">
        <w:t>as circunstâncias agravantes ou atenuantes;</w:t>
      </w:r>
    </w:p>
    <w:p w14:paraId="513D7EAB" w14:textId="28DD6154" w:rsidR="00C074DA" w:rsidRPr="00FB6970" w:rsidRDefault="00C074DA" w:rsidP="00292754">
      <w:pPr>
        <w:pStyle w:val="Nivel3"/>
        <w:rPr>
          <w:i/>
          <w:iCs/>
        </w:rPr>
      </w:pPr>
      <w:r w:rsidRPr="00FB6970">
        <w:t>os danos que dela provierem para o Contratante;</w:t>
      </w:r>
      <w:r w:rsidR="00366AA4">
        <w:t xml:space="preserve"> e</w:t>
      </w:r>
    </w:p>
    <w:p w14:paraId="3F3145CE" w14:textId="77777777" w:rsidR="00C074DA" w:rsidRPr="00FB6970" w:rsidRDefault="00C074DA" w:rsidP="00292754">
      <w:pPr>
        <w:pStyle w:val="Nivel3"/>
        <w:rPr>
          <w:i/>
          <w:iCs/>
        </w:rPr>
      </w:pPr>
      <w:r w:rsidRPr="00FB6970">
        <w:lastRenderedPageBreak/>
        <w:t>a implantação ou o aperfeiçoamento de programa de integridade, conforme normas e orientações dos órgãos de controle.</w:t>
      </w:r>
    </w:p>
    <w:p w14:paraId="604FC7F3" w14:textId="50E1661C" w:rsidR="00C074DA" w:rsidRPr="007734C5" w:rsidRDefault="00C074DA" w:rsidP="00E23F9E">
      <w:pPr>
        <w:pStyle w:val="Nivel2"/>
        <w:rPr>
          <w:strike/>
        </w:rPr>
      </w:pPr>
      <w:r w:rsidRPr="008C7F01">
        <w:t xml:space="preserve">Os atos previstos como infrações administrativas na </w:t>
      </w:r>
      <w:hyperlink r:id="rId23" w:history="1">
        <w:r w:rsidRPr="00366AA4">
          <w:rPr>
            <w:rStyle w:val="Hyperlink"/>
            <w:color w:val="auto"/>
            <w:u w:val="none"/>
          </w:rPr>
          <w:t>Lei nº 14.133, de 2021</w:t>
        </w:r>
      </w:hyperlink>
      <w:r w:rsidRPr="00366AA4">
        <w:t xml:space="preserve">, </w:t>
      </w:r>
      <w:r w:rsidRPr="008C7F01">
        <w:t xml:space="preserve">ou em outras leis de licitações e contratos da Administração Pública que também sejam tipificados como atos lesivos na </w:t>
      </w:r>
      <w:hyperlink r:id="rId24" w:history="1">
        <w:r w:rsidRPr="00366AA4">
          <w:rPr>
            <w:rStyle w:val="Hyperlink"/>
            <w:color w:val="auto"/>
            <w:u w:val="none"/>
          </w:rPr>
          <w:t>Lei nº 12.846, de 1º de agosto de 2013</w:t>
        </w:r>
      </w:hyperlink>
      <w:r w:rsidRPr="00366AA4">
        <w:t xml:space="preserve">, </w:t>
      </w:r>
      <w:r w:rsidRPr="008C7F01">
        <w:t>serão apurados e julgados conjuntamente, nos mesmos autos, observados o rito procedimental e autoridade competente definidos na referida Lei</w:t>
      </w:r>
      <w:r w:rsidR="007734C5">
        <w:t>.</w:t>
      </w:r>
    </w:p>
    <w:p w14:paraId="21C7CE3B" w14:textId="77777777" w:rsidR="007734C5" w:rsidRPr="007734C5" w:rsidRDefault="00C074DA" w:rsidP="00E23F9E">
      <w:pPr>
        <w:pStyle w:val="Nivel2"/>
        <w:rPr>
          <w:i/>
          <w:strike/>
          <w:color w:val="70AD47" w:themeColor="accent6"/>
        </w:rPr>
      </w:pPr>
      <w:r w:rsidRPr="008C7F01">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007734C5">
        <w:t>.</w:t>
      </w:r>
    </w:p>
    <w:p w14:paraId="7E50BB3B" w14:textId="77777777" w:rsidR="007734C5" w:rsidRPr="007734C5" w:rsidRDefault="00C074DA" w:rsidP="00E23F9E">
      <w:pPr>
        <w:pStyle w:val="Nivel2"/>
        <w:rPr>
          <w:i/>
        </w:rPr>
      </w:pPr>
      <w:r w:rsidRPr="008C7F01">
        <w:t xml:space="preserve">O Contratante deverá, no prazo máximo 15 (quinze) dias úteis, contado da data de aplicação da sanção, informar e manter atualizados os dados relativos às sanções por </w:t>
      </w:r>
      <w:r w:rsidR="0092451E" w:rsidRPr="008C7F01">
        <w:t xml:space="preserve">ele </w:t>
      </w:r>
      <w:r w:rsidRPr="008C7F01">
        <w:t>aplicadas, para fins de publicidade no Cadastro Nacional de Empresas Inidôneas e Suspensas (</w:t>
      </w:r>
      <w:proofErr w:type="spellStart"/>
      <w:r w:rsidRPr="008C7F01">
        <w:t>Ceis</w:t>
      </w:r>
      <w:proofErr w:type="spellEnd"/>
      <w:r w:rsidRPr="008C7F01">
        <w:t>) e no Cadastro Nacional de Empresas Punidas (</w:t>
      </w:r>
      <w:proofErr w:type="spellStart"/>
      <w:r w:rsidRPr="008C7F01">
        <w:t>Cnep</w:t>
      </w:r>
      <w:proofErr w:type="spellEnd"/>
      <w:r w:rsidRPr="008C7F01">
        <w:t>), instituídos no âmbito do Poder Executivo Federal.</w:t>
      </w:r>
    </w:p>
    <w:p w14:paraId="17071F78" w14:textId="7EF10CDB" w:rsidR="00C074DA" w:rsidRPr="007734C5" w:rsidRDefault="00C074DA" w:rsidP="00E23F9E">
      <w:pPr>
        <w:pStyle w:val="Nivel2"/>
        <w:rPr>
          <w:i/>
        </w:rPr>
      </w:pPr>
      <w:r w:rsidRPr="008C7F01">
        <w:t xml:space="preserve">As sanções de impedimento de licitar e contratar e declaração de inidoneidade para licitar ou contratar são passíveis de reabilitação na forma do </w:t>
      </w:r>
      <w:hyperlink r:id="rId25" w:anchor="art163" w:history="1">
        <w:r w:rsidRPr="007734C5">
          <w:rPr>
            <w:rStyle w:val="Hyperlink"/>
            <w:color w:val="auto"/>
            <w:u w:val="none"/>
          </w:rPr>
          <w:t>art. 163 da Lei nº 14.133, de 2021.</w:t>
        </w:r>
      </w:hyperlink>
    </w:p>
    <w:p w14:paraId="7B478718" w14:textId="5AD58D99" w:rsidR="00C074DA" w:rsidRPr="007734C5" w:rsidRDefault="00C074DA" w:rsidP="00E23F9E">
      <w:pPr>
        <w:pStyle w:val="Nivel2"/>
      </w:pPr>
      <w:r w:rsidRPr="007734C5">
        <w:t>As sanções por atos praticados no decorrer da contratação estão previstas nos anexos a este Aviso.</w:t>
      </w:r>
    </w:p>
    <w:p w14:paraId="0216A6FF" w14:textId="77777777" w:rsidR="00C074DA" w:rsidRDefault="00C074DA" w:rsidP="00147E57">
      <w:pPr>
        <w:pStyle w:val="Nivel01"/>
        <w:spacing w:before="288" w:after="288"/>
      </w:pPr>
      <w:bookmarkStart w:id="40" w:name="_Toc142925871"/>
      <w:bookmarkStart w:id="41" w:name="_Toc207175328"/>
      <w:r>
        <w:t>DAS DISPOSIÇÕES GERAIS</w:t>
      </w:r>
      <w:bookmarkEnd w:id="40"/>
      <w:bookmarkEnd w:id="41"/>
    </w:p>
    <w:p w14:paraId="436BBE87" w14:textId="77777777" w:rsidR="00C074DA" w:rsidRDefault="00C074DA" w:rsidP="00E23F9E">
      <w:pPr>
        <w:pStyle w:val="Nivel2"/>
      </w:pPr>
      <w:r>
        <w:t>No caso de todos os fornecedores restarem desclassificados ou inabilitados (procedimento fracassado), a Administração poderá:</w:t>
      </w:r>
    </w:p>
    <w:p w14:paraId="17790CCC" w14:textId="6AC8B25F" w:rsidR="00C074DA" w:rsidRDefault="00C074DA" w:rsidP="00962917">
      <w:pPr>
        <w:pStyle w:val="Nivel3"/>
      </w:pPr>
      <w:bookmarkStart w:id="42" w:name="_Ref143510170"/>
      <w:r>
        <w:t xml:space="preserve">republicar o presente </w:t>
      </w:r>
      <w:r w:rsidR="00CB4065">
        <w:t>A</w:t>
      </w:r>
      <w:r>
        <w:t>viso com uma nova data;</w:t>
      </w:r>
      <w:bookmarkEnd w:id="42"/>
    </w:p>
    <w:p w14:paraId="19ECBA17" w14:textId="306FC67F" w:rsidR="00C074DA" w:rsidRDefault="00C074DA" w:rsidP="00962917">
      <w:pPr>
        <w:pStyle w:val="Nivel3"/>
      </w:pPr>
      <w:bookmarkStart w:id="43" w:name="_Ref143510198"/>
      <w:r>
        <w:t>valer-se, para a contratação, de proposta obtida na pesquisa de preços que serviu de base ao procedimento, se houver, privilegiando-se os menores preços, sempre que possível, e desde que atendidas às condições de habilitação exigidas</w:t>
      </w:r>
      <w:bookmarkEnd w:id="43"/>
      <w:r w:rsidR="00D01686">
        <w:t>;</w:t>
      </w:r>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46B78">
      <w:pPr>
        <w:pStyle w:val="Nivel4"/>
      </w:pPr>
      <w:r>
        <w:t>fixar prazo para que possa haver adequação das propostas ou da documentação de habilitação, conforme o caso.</w:t>
      </w:r>
    </w:p>
    <w:p w14:paraId="232605D6" w14:textId="0E30703F" w:rsidR="00C074DA" w:rsidRDefault="00C074DA" w:rsidP="00E23F9E">
      <w:pPr>
        <w:pStyle w:val="Nivel2"/>
      </w:pPr>
      <w:r w:rsidRPr="008C7F01">
        <w:t xml:space="preserve">As providências dos subitens </w:t>
      </w:r>
      <w:r w:rsidR="00135301">
        <w:fldChar w:fldCharType="begin"/>
      </w:r>
      <w:r w:rsidR="00135301">
        <w:instrText xml:space="preserve"> REF _Ref143510170 \r \h </w:instrText>
      </w:r>
      <w:r w:rsidR="00962917">
        <w:instrText xml:space="preserve"> \* MERGEFORMAT </w:instrText>
      </w:r>
      <w:r w:rsidR="00135301">
        <w:fldChar w:fldCharType="separate"/>
      </w:r>
      <w:r w:rsidR="00501ABB">
        <w:t>12.1.1</w:t>
      </w:r>
      <w:r w:rsidR="00135301">
        <w:fldChar w:fldCharType="end"/>
      </w:r>
      <w:r w:rsidR="00135301">
        <w:t xml:space="preserve"> </w:t>
      </w:r>
      <w:r w:rsidR="0045721D" w:rsidRPr="008C7F01">
        <w:t xml:space="preserve"> e </w:t>
      </w:r>
      <w:r w:rsidR="00135301">
        <w:fldChar w:fldCharType="begin"/>
      </w:r>
      <w:r w:rsidR="00135301">
        <w:instrText xml:space="preserve"> REF _Ref143510198 \r \h </w:instrText>
      </w:r>
      <w:r w:rsidR="00962917">
        <w:instrText xml:space="preserve"> \* MERGEFORMAT </w:instrText>
      </w:r>
      <w:r w:rsidR="00135301">
        <w:fldChar w:fldCharType="separate"/>
      </w:r>
      <w:r w:rsidR="00501ABB">
        <w:t>12.1.2</w:t>
      </w:r>
      <w:r w:rsidR="00135301">
        <w:fldChar w:fldCharType="end"/>
      </w:r>
      <w:r w:rsidRPr="008C7F01">
        <w:t xml:space="preserve"> também poderão ser utilizadas se não houver o comparecimento de quaisquer fornecedores</w:t>
      </w:r>
      <w:r>
        <w:t xml:space="preserve"> interessados (procedimento deserto).</w:t>
      </w:r>
    </w:p>
    <w:p w14:paraId="04BAADD3" w14:textId="77777777" w:rsidR="00C074DA" w:rsidRDefault="00C074DA" w:rsidP="00E23F9E">
      <w:pPr>
        <w:pStyle w:val="Nivel2"/>
      </w:pPr>
      <w: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E23F9E">
      <w:pPr>
        <w:pStyle w:val="Nivel2"/>
      </w:pPr>
      <w: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E23F9E">
      <w:pPr>
        <w:pStyle w:val="Nivel2"/>
      </w:pPr>
      <w: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E23F9E">
      <w:pPr>
        <w:pStyle w:val="Nivel2"/>
      </w:pPr>
      <w: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E23F9E">
      <w:pPr>
        <w:pStyle w:val="Nivel2"/>
      </w:pPr>
      <w:r>
        <w:lastRenderedPageBreak/>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E23F9E">
      <w:pPr>
        <w:pStyle w:val="Nivel2"/>
      </w:pPr>
      <w: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E23F9E">
      <w:pPr>
        <w:pStyle w:val="Nivel2"/>
      </w:pPr>
      <w: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E23F9E">
      <w:pPr>
        <w:pStyle w:val="Nivel2"/>
      </w:pPr>
      <w:r>
        <w:t>Em caso de divergência entre disposições deste Aviso de Contratação Direta e de seus anexos ou demais peças que compõem o processo, prevalecerá as deste Aviso.</w:t>
      </w:r>
    </w:p>
    <w:p w14:paraId="51E93FF5" w14:textId="77777777" w:rsidR="00C074DA" w:rsidRDefault="00C074DA" w:rsidP="00E23F9E">
      <w:pPr>
        <w:pStyle w:val="Nivel2"/>
      </w:pPr>
      <w:r>
        <w:t>Da sessão pública será divulgada Ata no sistema eletrônico.</w:t>
      </w:r>
    </w:p>
    <w:p w14:paraId="7C4787C5" w14:textId="77777777" w:rsidR="00C074DA" w:rsidRDefault="00C074DA" w:rsidP="00E23F9E">
      <w:pPr>
        <w:pStyle w:val="Nivel2"/>
      </w:pPr>
      <w:r>
        <w:t>Integram este Aviso de Contratação Direta, para todos os fins e efeitos, os seguintes anexos:</w:t>
      </w:r>
    </w:p>
    <w:p w14:paraId="5F3094BD" w14:textId="4B1EC3D6" w:rsidR="00C074DA" w:rsidRDefault="00C074DA" w:rsidP="00962917">
      <w:pPr>
        <w:pStyle w:val="Nivel3"/>
      </w:pPr>
      <w:r>
        <w:t xml:space="preserve">ANEXO I </w:t>
      </w:r>
      <w:r w:rsidR="003D152A">
        <w:t>– Termo</w:t>
      </w:r>
      <w:r w:rsidR="00852A52">
        <w:t xml:space="preserve"> de Referência</w:t>
      </w:r>
    </w:p>
    <w:p w14:paraId="626EF7CD" w14:textId="3EA472F2" w:rsidR="00852A52" w:rsidRPr="004C27D0" w:rsidRDefault="00852A52" w:rsidP="004C27D0">
      <w:pPr>
        <w:pStyle w:val="Nvel3-R"/>
      </w:pPr>
      <w:r w:rsidRPr="004C27D0">
        <w:t xml:space="preserve">ANEXO II – </w:t>
      </w:r>
      <w:r w:rsidR="004C27D0" w:rsidRPr="004C27D0">
        <w:t>Modelo de Proposta</w:t>
      </w:r>
    </w:p>
    <w:p w14:paraId="60659231" w14:textId="29CD3A56" w:rsidR="00C074DA" w:rsidRPr="004C27D0" w:rsidRDefault="00C074DA" w:rsidP="00E47CBF">
      <w:pPr>
        <w:pStyle w:val="Nvel3-R"/>
      </w:pPr>
      <w:r w:rsidRPr="004C27D0">
        <w:t xml:space="preserve">ANEXO III – </w:t>
      </w:r>
      <w:r w:rsidR="004C27D0" w:rsidRPr="004C27D0">
        <w:t>Minuta de Ata de Registro de Preços</w:t>
      </w:r>
      <w:r w:rsidRPr="004C27D0">
        <w:t>;</w:t>
      </w:r>
    </w:p>
    <w:p w14:paraId="1A11D490" w14:textId="77777777" w:rsidR="007037FB" w:rsidRDefault="007037FB" w:rsidP="007037FB">
      <w:pPr>
        <w:pStyle w:val="Nivel2"/>
        <w:numPr>
          <w:ilvl w:val="0"/>
          <w:numId w:val="0"/>
        </w:numPr>
      </w:pPr>
    </w:p>
    <w:p w14:paraId="402EA44A" w14:textId="55E5D2D0" w:rsidR="007037FB" w:rsidRDefault="007037FB" w:rsidP="007037FB">
      <w:pPr>
        <w:spacing w:after="120" w:line="276" w:lineRule="auto"/>
        <w:ind w:left="360" w:right="-15"/>
        <w:jc w:val="both"/>
        <w:rPr>
          <w:rFonts w:cs="Arial"/>
          <w:color w:val="000000"/>
          <w:szCs w:val="20"/>
        </w:rPr>
      </w:pPr>
      <w:r>
        <w:rPr>
          <w:rFonts w:cs="Arial"/>
          <w:color w:val="000000"/>
          <w:szCs w:val="20"/>
        </w:rPr>
        <w:t xml:space="preserve">Belém (PA), </w:t>
      </w:r>
      <w:r w:rsidR="004C27D0">
        <w:rPr>
          <w:rFonts w:cs="Arial"/>
          <w:color w:val="000000"/>
          <w:szCs w:val="20"/>
        </w:rPr>
        <w:t>18</w:t>
      </w:r>
      <w:r>
        <w:rPr>
          <w:rFonts w:cs="Arial"/>
          <w:color w:val="000000"/>
          <w:szCs w:val="20"/>
        </w:rPr>
        <w:t xml:space="preserve"> de Setembro de 2025.</w:t>
      </w:r>
    </w:p>
    <w:p w14:paraId="7BB163E5" w14:textId="77777777" w:rsidR="007037FB" w:rsidRDefault="007037FB" w:rsidP="007037FB">
      <w:pPr>
        <w:spacing w:beforeLines="120" w:before="288" w:afterLines="120" w:after="288" w:line="312" w:lineRule="auto"/>
        <w:ind w:firstLine="567"/>
        <w:jc w:val="center"/>
        <w:rPr>
          <w:rFonts w:eastAsia="MS Mincho" w:cs="Arial"/>
          <w:b/>
          <w:color w:val="FF0000"/>
          <w:szCs w:val="20"/>
        </w:rPr>
      </w:pPr>
      <w:r w:rsidRPr="006E1990">
        <w:rPr>
          <w:rFonts w:eastAsia="MS Mincho" w:cs="Arial"/>
          <w:b/>
          <w:color w:val="FF0000"/>
          <w:szCs w:val="20"/>
        </w:rPr>
        <w:t xml:space="preserve"> </w:t>
      </w:r>
    </w:p>
    <w:p w14:paraId="71FDE474" w14:textId="77777777" w:rsidR="007037FB" w:rsidRDefault="007037FB" w:rsidP="007037FB">
      <w:pPr>
        <w:spacing w:beforeLines="120" w:before="288" w:afterLines="120" w:after="288" w:line="312" w:lineRule="auto"/>
        <w:ind w:firstLine="567"/>
        <w:jc w:val="center"/>
        <w:rPr>
          <w:rFonts w:eastAsia="MS Mincho" w:cs="Arial"/>
          <w:b/>
          <w:color w:val="FF0000"/>
          <w:szCs w:val="20"/>
        </w:rPr>
      </w:pPr>
    </w:p>
    <w:p w14:paraId="24AE8142" w14:textId="77777777" w:rsidR="007037FB" w:rsidRPr="009B04E1" w:rsidRDefault="007037FB" w:rsidP="007037FB">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55A18B4E" w14:textId="77777777" w:rsidR="007037FB" w:rsidRDefault="007037FB" w:rsidP="007037FB">
      <w:pPr>
        <w:pStyle w:val="padraocentro"/>
        <w:spacing w:before="0" w:beforeAutospacing="0" w:after="0" w:afterAutospacing="0"/>
        <w:jc w:val="center"/>
        <w:rPr>
          <w:rFonts w:cs="Arial"/>
          <w:b/>
          <w:bCs/>
          <w:lang w:eastAsia="en-US"/>
        </w:rPr>
      </w:pPr>
      <w:r>
        <w:rPr>
          <w:rFonts w:ascii="Calibri" w:hAnsi="Calibri" w:cs="Calibri"/>
          <w:color w:val="000000"/>
          <w:sz w:val="27"/>
          <w:szCs w:val="27"/>
        </w:rPr>
        <w:t> Diretora de Administração/SUDAM</w:t>
      </w:r>
    </w:p>
    <w:p w14:paraId="6D83C1B4" w14:textId="25395CEC" w:rsidR="003E23B4" w:rsidRPr="00813A05" w:rsidRDefault="003E23B4" w:rsidP="007037FB">
      <w:pPr>
        <w:spacing w:beforeLines="120" w:before="288" w:afterLines="120" w:after="288" w:line="312" w:lineRule="auto"/>
        <w:ind w:firstLine="567"/>
        <w:jc w:val="center"/>
      </w:pPr>
    </w:p>
    <w:sectPr w:rsidR="003E23B4" w:rsidRPr="00813A05" w:rsidSect="00AE0936">
      <w:headerReference w:type="default" r:id="rId26"/>
      <w:footerReference w:type="default" r:id="rId27"/>
      <w:headerReference w:type="first" r:id="rId28"/>
      <w:pgSz w:w="11906" w:h="16838"/>
      <w:pgMar w:top="1418" w:right="1134" w:bottom="1418"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ECB3C" w14:textId="77777777" w:rsidR="009A735D" w:rsidRDefault="009A735D">
      <w:r>
        <w:separator/>
      </w:r>
    </w:p>
  </w:endnote>
  <w:endnote w:type="continuationSeparator" w:id="0">
    <w:p w14:paraId="2D42CF91" w14:textId="77777777" w:rsidR="009A735D" w:rsidRDefault="009A735D">
      <w:r>
        <w:continuationSeparator/>
      </w:r>
    </w:p>
  </w:endnote>
  <w:endnote w:type="continuationNotice" w:id="1">
    <w:p w14:paraId="657FC9AB" w14:textId="77777777" w:rsidR="009A735D" w:rsidRDefault="009A7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9A735D" w:rsidRDefault="009A735D">
    <w:pPr>
      <w:pStyle w:val="Rodap"/>
      <w:rPr>
        <w:sz w:val="12"/>
        <w:szCs w:val="12"/>
      </w:rPr>
    </w:pPr>
  </w:p>
  <w:p w14:paraId="71527474" w14:textId="77777777" w:rsidR="009A735D" w:rsidRPr="00FF1929" w:rsidRDefault="009A735D"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9A735D" w:rsidRDefault="009A735D">
    <w:pPr>
      <w:pStyle w:val="Rodap"/>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FE048" w14:textId="77777777" w:rsidR="009A735D" w:rsidRDefault="009A735D">
      <w:r>
        <w:separator/>
      </w:r>
    </w:p>
  </w:footnote>
  <w:footnote w:type="continuationSeparator" w:id="0">
    <w:p w14:paraId="63E60CE4" w14:textId="77777777" w:rsidR="009A735D" w:rsidRDefault="009A735D">
      <w:r>
        <w:continuationSeparator/>
      </w:r>
    </w:p>
  </w:footnote>
  <w:footnote w:type="continuationNotice" w:id="1">
    <w:p w14:paraId="3250DAA5" w14:textId="77777777" w:rsidR="009A735D" w:rsidRDefault="009A7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C76D0" w14:textId="4045DF2D" w:rsidR="009A735D" w:rsidRPr="00244403" w:rsidRDefault="009A735D" w:rsidP="001B5FA8">
    <w:pPr>
      <w:pStyle w:val="Cabealho"/>
      <w:jc w:val="right"/>
      <w:rPr>
        <w:rFonts w:cs="Arial"/>
        <w:szCs w:val="20"/>
      </w:rPr>
    </w:pPr>
    <w:r>
      <w:rPr>
        <w:rFonts w:cs="Arial"/>
        <w:szCs w:val="20"/>
      </w:rPr>
      <w:t>AVISO DE CONTRATAÇÃO DIRETA</w:t>
    </w:r>
    <w:r w:rsidRPr="00B1538F">
      <w:rPr>
        <w:rFonts w:cs="Arial"/>
        <w:szCs w:val="20"/>
      </w:rPr>
      <w:t xml:space="preserve"> Nº </w:t>
    </w:r>
    <w:r w:rsidR="009E3D74">
      <w:rPr>
        <w:rFonts w:cs="Arial"/>
        <w:szCs w:val="20"/>
      </w:rPr>
      <w:t>104</w:t>
    </w:r>
    <w:r w:rsidRPr="00B1538F">
      <w:rPr>
        <w:rFonts w:cs="Arial"/>
        <w:szCs w:val="20"/>
      </w:rPr>
      <w:t>/</w:t>
    </w:r>
    <w:r w:rsidR="00B7082F">
      <w:rPr>
        <w:rFonts w:cs="Arial"/>
        <w:szCs w:val="20"/>
      </w:rPr>
      <w:t>2025</w:t>
    </w:r>
  </w:p>
  <w:p w14:paraId="1775C79D" w14:textId="77777777" w:rsidR="009A735D" w:rsidRDefault="009A735D" w:rsidP="001B5FA8">
    <w:pPr>
      <w:pStyle w:val="Cabealho"/>
      <w:jc w:val="right"/>
    </w:pPr>
  </w:p>
  <w:p w14:paraId="3C0F9FF2" w14:textId="59581C84" w:rsidR="009A735D" w:rsidRDefault="009A735D" w:rsidP="001B5FA8">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9A735D" w:rsidRPr="005240A6" w:rsidRDefault="009A735D"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607BD"/>
    <w:multiLevelType w:val="multilevel"/>
    <w:tmpl w:val="30B87276"/>
    <w:lvl w:ilvl="0">
      <w:start w:val="8"/>
      <w:numFmt w:val="decimal"/>
      <w:lvlText w:val="%1"/>
      <w:lvlJc w:val="left"/>
      <w:pPr>
        <w:ind w:left="450" w:hanging="450"/>
      </w:pPr>
      <w:rPr>
        <w:rFonts w:hint="default"/>
      </w:rPr>
    </w:lvl>
    <w:lvl w:ilvl="1">
      <w:start w:val="2"/>
      <w:numFmt w:val="decimal"/>
      <w:lvlText w:val="%1.%2"/>
      <w:lvlJc w:val="left"/>
      <w:pPr>
        <w:ind w:left="808" w:hanging="45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4"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3632072"/>
    <w:multiLevelType w:val="multilevel"/>
    <w:tmpl w:val="C2FE0436"/>
    <w:lvl w:ilvl="0">
      <w:start w:val="1"/>
      <w:numFmt w:val="decimal"/>
      <w:pStyle w:val="Ttulo1"/>
      <w:lvlText w:val="%1."/>
      <w:lvlJc w:val="left"/>
      <w:pPr>
        <w:tabs>
          <w:tab w:val="num" w:pos="2978"/>
        </w:tabs>
        <w:ind w:left="3338" w:hanging="360"/>
      </w:pPr>
      <w:rPr>
        <w:rFonts w:hint="default"/>
        <w:b/>
      </w:rPr>
    </w:lvl>
    <w:lvl w:ilvl="1">
      <w:start w:val="1"/>
      <w:numFmt w:val="decimal"/>
      <w:pStyle w:val="Nivel2"/>
      <w:lvlText w:val="%1.%2."/>
      <w:lvlJc w:val="left"/>
      <w:pPr>
        <w:tabs>
          <w:tab w:val="num" w:pos="851"/>
        </w:tabs>
        <w:ind w:left="1709" w:hanging="432"/>
      </w:pPr>
      <w:rPr>
        <w:rFonts w:hint="default"/>
        <w:b w:val="0"/>
        <w:i w:val="0"/>
        <w:iCs/>
        <w:strike w:val="0"/>
        <w:color w:val="auto"/>
      </w:rPr>
    </w:lvl>
    <w:lvl w:ilvl="2">
      <w:start w:val="1"/>
      <w:numFmt w:val="decimal"/>
      <w:pStyle w:val="Nivel3"/>
      <w:lvlText w:val="%1.%2.%3."/>
      <w:lvlJc w:val="left"/>
      <w:pPr>
        <w:tabs>
          <w:tab w:val="num" w:pos="-294"/>
        </w:tabs>
        <w:ind w:left="930" w:hanging="504"/>
      </w:pPr>
      <w:rPr>
        <w:rFonts w:ascii="Arial" w:hAnsi="Arial" w:cs="Arial" w:hint="default"/>
        <w:b w:val="0"/>
        <w:i w:val="0"/>
        <w:iCs/>
        <w:strike w:val="0"/>
        <w:color w:val="auto"/>
      </w:rPr>
    </w:lvl>
    <w:lvl w:ilvl="3">
      <w:start w:val="1"/>
      <w:numFmt w:val="decimal"/>
      <w:pStyle w:val="Nivel4"/>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9"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6"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5"/>
  </w:num>
  <w:num w:numId="2">
    <w:abstractNumId w:val="10"/>
  </w:num>
  <w:num w:numId="3">
    <w:abstractNumId w:val="11"/>
  </w:num>
  <w:num w:numId="4">
    <w:abstractNumId w:val="9"/>
  </w:num>
  <w:num w:numId="5">
    <w:abstractNumId w:val="7"/>
  </w:num>
  <w:num w:numId="6">
    <w:abstractNumId w:val="1"/>
  </w:num>
  <w:num w:numId="7">
    <w:abstractNumId w:val="6"/>
  </w:num>
  <w:num w:numId="8">
    <w:abstractNumId w:val="4"/>
  </w:num>
  <w:num w:numId="9">
    <w:abstractNumId w:val="8"/>
  </w:num>
  <w:num w:numId="10">
    <w:abstractNumId w:val="2"/>
  </w:num>
  <w:num w:numId="11">
    <w:abstractNumId w:val="12"/>
  </w:num>
  <w:num w:numId="12">
    <w:abstractNumId w:val="14"/>
  </w:num>
  <w:num w:numId="13">
    <w:abstractNumId w:val="0"/>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6"/>
  </w:num>
  <w:num w:numId="18">
    <w:abstractNumId w:val="13"/>
  </w:num>
  <w:num w:numId="19">
    <w:abstractNumId w:val="2"/>
    <w:lvlOverride w:ilvl="0">
      <w:lvl w:ilvl="0">
        <w:start w:val="1"/>
        <w:numFmt w:val="decimal"/>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lvlText w:val="%1.%2.%3"/>
        <w:lvlJc w:val="left"/>
        <w:pPr>
          <w:ind w:left="1213" w:hanging="504"/>
        </w:pPr>
        <w:rPr>
          <w:rFonts w:hint="default"/>
          <w:b w:val="0"/>
          <w:i w:val="0"/>
          <w:strike w:val="0"/>
          <w:color w:val="auto"/>
          <w:sz w:val="20"/>
          <w:szCs w:val="20"/>
        </w:rPr>
      </w:lvl>
    </w:lvlOverride>
    <w:lvlOverride w:ilvl="3">
      <w:lvl w:ilvl="3">
        <w:start w:val="1"/>
        <w:numFmt w:val="decimal"/>
        <w:lvlText w:val="%1.%2.%3.%4."/>
        <w:lvlJc w:val="left"/>
        <w:pPr>
          <w:ind w:left="2491"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05C30"/>
    <w:rsid w:val="000156D1"/>
    <w:rsid w:val="00016510"/>
    <w:rsid w:val="00017D73"/>
    <w:rsid w:val="000240D7"/>
    <w:rsid w:val="00026E77"/>
    <w:rsid w:val="00030DA4"/>
    <w:rsid w:val="00031ECE"/>
    <w:rsid w:val="00032BD4"/>
    <w:rsid w:val="00034B8A"/>
    <w:rsid w:val="00041FC4"/>
    <w:rsid w:val="00046B21"/>
    <w:rsid w:val="00065565"/>
    <w:rsid w:val="00065E96"/>
    <w:rsid w:val="0007058F"/>
    <w:rsid w:val="000726DE"/>
    <w:rsid w:val="0007324C"/>
    <w:rsid w:val="00077D5A"/>
    <w:rsid w:val="00082533"/>
    <w:rsid w:val="00084092"/>
    <w:rsid w:val="00085213"/>
    <w:rsid w:val="000865EF"/>
    <w:rsid w:val="00086F3F"/>
    <w:rsid w:val="00087B1F"/>
    <w:rsid w:val="00087EBD"/>
    <w:rsid w:val="000907E1"/>
    <w:rsid w:val="000934FD"/>
    <w:rsid w:val="000973F2"/>
    <w:rsid w:val="00097A7D"/>
    <w:rsid w:val="000A0EDE"/>
    <w:rsid w:val="000A3358"/>
    <w:rsid w:val="000A6E4E"/>
    <w:rsid w:val="000B06C9"/>
    <w:rsid w:val="000B2FF4"/>
    <w:rsid w:val="000B7653"/>
    <w:rsid w:val="000C3502"/>
    <w:rsid w:val="000C7D67"/>
    <w:rsid w:val="000D1E0D"/>
    <w:rsid w:val="000D57B3"/>
    <w:rsid w:val="000D6E87"/>
    <w:rsid w:val="000E006C"/>
    <w:rsid w:val="000E106B"/>
    <w:rsid w:val="000E59D8"/>
    <w:rsid w:val="000F64E5"/>
    <w:rsid w:val="000F7B98"/>
    <w:rsid w:val="00106E78"/>
    <w:rsid w:val="001077E8"/>
    <w:rsid w:val="001114AA"/>
    <w:rsid w:val="00117CFC"/>
    <w:rsid w:val="001217D1"/>
    <w:rsid w:val="001263D1"/>
    <w:rsid w:val="001265F3"/>
    <w:rsid w:val="00127714"/>
    <w:rsid w:val="001307D7"/>
    <w:rsid w:val="001314A8"/>
    <w:rsid w:val="00131D02"/>
    <w:rsid w:val="00135301"/>
    <w:rsid w:val="00142FC6"/>
    <w:rsid w:val="00147E57"/>
    <w:rsid w:val="00152AC9"/>
    <w:rsid w:val="001542E4"/>
    <w:rsid w:val="00160079"/>
    <w:rsid w:val="0016240B"/>
    <w:rsid w:val="0016421C"/>
    <w:rsid w:val="00165143"/>
    <w:rsid w:val="001663F1"/>
    <w:rsid w:val="00174225"/>
    <w:rsid w:val="001812FA"/>
    <w:rsid w:val="00191630"/>
    <w:rsid w:val="00192319"/>
    <w:rsid w:val="00192417"/>
    <w:rsid w:val="001959FC"/>
    <w:rsid w:val="001A47F1"/>
    <w:rsid w:val="001A699C"/>
    <w:rsid w:val="001B0A22"/>
    <w:rsid w:val="001B0A83"/>
    <w:rsid w:val="001B0D16"/>
    <w:rsid w:val="001B32B2"/>
    <w:rsid w:val="001B36DB"/>
    <w:rsid w:val="001B3C24"/>
    <w:rsid w:val="001B3E19"/>
    <w:rsid w:val="001B5652"/>
    <w:rsid w:val="001B5C1B"/>
    <w:rsid w:val="001B5FA8"/>
    <w:rsid w:val="001B6175"/>
    <w:rsid w:val="001B7A49"/>
    <w:rsid w:val="001C09F4"/>
    <w:rsid w:val="001C1496"/>
    <w:rsid w:val="001C362E"/>
    <w:rsid w:val="001C64D3"/>
    <w:rsid w:val="001C6D8D"/>
    <w:rsid w:val="001C715E"/>
    <w:rsid w:val="001D29FA"/>
    <w:rsid w:val="001D2A1B"/>
    <w:rsid w:val="001D2D5E"/>
    <w:rsid w:val="001D6E51"/>
    <w:rsid w:val="001E17EE"/>
    <w:rsid w:val="001E31B4"/>
    <w:rsid w:val="001E5350"/>
    <w:rsid w:val="001E6AD6"/>
    <w:rsid w:val="001F0715"/>
    <w:rsid w:val="001F59B2"/>
    <w:rsid w:val="001F6553"/>
    <w:rsid w:val="00202588"/>
    <w:rsid w:val="002028D9"/>
    <w:rsid w:val="00205543"/>
    <w:rsid w:val="00205DA9"/>
    <w:rsid w:val="00206542"/>
    <w:rsid w:val="0020703B"/>
    <w:rsid w:val="002129E1"/>
    <w:rsid w:val="002159CC"/>
    <w:rsid w:val="00217208"/>
    <w:rsid w:val="00226059"/>
    <w:rsid w:val="00226EC1"/>
    <w:rsid w:val="002300A3"/>
    <w:rsid w:val="00232FAF"/>
    <w:rsid w:val="002350CA"/>
    <w:rsid w:val="002368AD"/>
    <w:rsid w:val="00241185"/>
    <w:rsid w:val="00243835"/>
    <w:rsid w:val="00245F91"/>
    <w:rsid w:val="002503A5"/>
    <w:rsid w:val="00257FFD"/>
    <w:rsid w:val="00266A2C"/>
    <w:rsid w:val="00270FA2"/>
    <w:rsid w:val="00272076"/>
    <w:rsid w:val="002755BE"/>
    <w:rsid w:val="00275FFE"/>
    <w:rsid w:val="00277B75"/>
    <w:rsid w:val="002828E5"/>
    <w:rsid w:val="00284FA9"/>
    <w:rsid w:val="002850E4"/>
    <w:rsid w:val="00287B4B"/>
    <w:rsid w:val="00292503"/>
    <w:rsid w:val="00292754"/>
    <w:rsid w:val="00293650"/>
    <w:rsid w:val="00294147"/>
    <w:rsid w:val="00297ED1"/>
    <w:rsid w:val="002A0FB2"/>
    <w:rsid w:val="002A44DE"/>
    <w:rsid w:val="002B3C10"/>
    <w:rsid w:val="002C0718"/>
    <w:rsid w:val="002C1F7E"/>
    <w:rsid w:val="002C3959"/>
    <w:rsid w:val="002C3BCB"/>
    <w:rsid w:val="002C6208"/>
    <w:rsid w:val="002C67F3"/>
    <w:rsid w:val="002E1BDA"/>
    <w:rsid w:val="002E384A"/>
    <w:rsid w:val="002E5F02"/>
    <w:rsid w:val="002F03AB"/>
    <w:rsid w:val="002F291B"/>
    <w:rsid w:val="002F2ADC"/>
    <w:rsid w:val="00304284"/>
    <w:rsid w:val="003149E6"/>
    <w:rsid w:val="00324D2A"/>
    <w:rsid w:val="0032745E"/>
    <w:rsid w:val="00332C71"/>
    <w:rsid w:val="00335FFB"/>
    <w:rsid w:val="003368BF"/>
    <w:rsid w:val="00340314"/>
    <w:rsid w:val="003412C8"/>
    <w:rsid w:val="0034233F"/>
    <w:rsid w:val="00342E5F"/>
    <w:rsid w:val="00343925"/>
    <w:rsid w:val="00351901"/>
    <w:rsid w:val="00353553"/>
    <w:rsid w:val="003577FB"/>
    <w:rsid w:val="00360C0F"/>
    <w:rsid w:val="00361CE2"/>
    <w:rsid w:val="00366AA4"/>
    <w:rsid w:val="00373334"/>
    <w:rsid w:val="003737D0"/>
    <w:rsid w:val="00376EA9"/>
    <w:rsid w:val="00377970"/>
    <w:rsid w:val="00382BE1"/>
    <w:rsid w:val="00384C8E"/>
    <w:rsid w:val="0038527F"/>
    <w:rsid w:val="003860A3"/>
    <w:rsid w:val="003900B3"/>
    <w:rsid w:val="00390C1C"/>
    <w:rsid w:val="00391022"/>
    <w:rsid w:val="00394D4D"/>
    <w:rsid w:val="00395E60"/>
    <w:rsid w:val="003A2726"/>
    <w:rsid w:val="003A347A"/>
    <w:rsid w:val="003B51F1"/>
    <w:rsid w:val="003C380F"/>
    <w:rsid w:val="003C5A32"/>
    <w:rsid w:val="003C5C2E"/>
    <w:rsid w:val="003D152A"/>
    <w:rsid w:val="003E23B4"/>
    <w:rsid w:val="003E4A0B"/>
    <w:rsid w:val="003F041C"/>
    <w:rsid w:val="003F2DC0"/>
    <w:rsid w:val="003F4598"/>
    <w:rsid w:val="003F56C2"/>
    <w:rsid w:val="003F7D37"/>
    <w:rsid w:val="00405815"/>
    <w:rsid w:val="00405F40"/>
    <w:rsid w:val="004066E8"/>
    <w:rsid w:val="004073B0"/>
    <w:rsid w:val="004076C5"/>
    <w:rsid w:val="00413028"/>
    <w:rsid w:val="004170CF"/>
    <w:rsid w:val="00421172"/>
    <w:rsid w:val="00421EEE"/>
    <w:rsid w:val="00423CAE"/>
    <w:rsid w:val="0042780C"/>
    <w:rsid w:val="00430497"/>
    <w:rsid w:val="00431C67"/>
    <w:rsid w:val="00433981"/>
    <w:rsid w:val="00435CD8"/>
    <w:rsid w:val="004375D1"/>
    <w:rsid w:val="0044296A"/>
    <w:rsid w:val="00444AD5"/>
    <w:rsid w:val="00447161"/>
    <w:rsid w:val="00455614"/>
    <w:rsid w:val="00455AD3"/>
    <w:rsid w:val="00456B1F"/>
    <w:rsid w:val="0045721D"/>
    <w:rsid w:val="0046003C"/>
    <w:rsid w:val="00466F36"/>
    <w:rsid w:val="00471AA1"/>
    <w:rsid w:val="004727ED"/>
    <w:rsid w:val="00472E67"/>
    <w:rsid w:val="00474253"/>
    <w:rsid w:val="00476BD8"/>
    <w:rsid w:val="0048109B"/>
    <w:rsid w:val="004837A6"/>
    <w:rsid w:val="0048629B"/>
    <w:rsid w:val="0049086A"/>
    <w:rsid w:val="004943AD"/>
    <w:rsid w:val="004A1B74"/>
    <w:rsid w:val="004A27B0"/>
    <w:rsid w:val="004A38A9"/>
    <w:rsid w:val="004A7237"/>
    <w:rsid w:val="004A7821"/>
    <w:rsid w:val="004A7E1C"/>
    <w:rsid w:val="004B12E9"/>
    <w:rsid w:val="004B1379"/>
    <w:rsid w:val="004B204A"/>
    <w:rsid w:val="004B367C"/>
    <w:rsid w:val="004B6935"/>
    <w:rsid w:val="004C27D0"/>
    <w:rsid w:val="004D1F92"/>
    <w:rsid w:val="004D3A98"/>
    <w:rsid w:val="004D3C0A"/>
    <w:rsid w:val="004D42E9"/>
    <w:rsid w:val="004D7ACD"/>
    <w:rsid w:val="004E6F5E"/>
    <w:rsid w:val="004E7E18"/>
    <w:rsid w:val="004F1ACA"/>
    <w:rsid w:val="004F657E"/>
    <w:rsid w:val="00501ABB"/>
    <w:rsid w:val="0050494A"/>
    <w:rsid w:val="00512E62"/>
    <w:rsid w:val="0052040A"/>
    <w:rsid w:val="00521381"/>
    <w:rsid w:val="005218A4"/>
    <w:rsid w:val="005240A6"/>
    <w:rsid w:val="00526271"/>
    <w:rsid w:val="00527E49"/>
    <w:rsid w:val="005330E3"/>
    <w:rsid w:val="005345E2"/>
    <w:rsid w:val="00537248"/>
    <w:rsid w:val="00546C3F"/>
    <w:rsid w:val="00550B7D"/>
    <w:rsid w:val="005533B1"/>
    <w:rsid w:val="005540B2"/>
    <w:rsid w:val="005555E7"/>
    <w:rsid w:val="005559B2"/>
    <w:rsid w:val="00562AAD"/>
    <w:rsid w:val="005634AF"/>
    <w:rsid w:val="005639CC"/>
    <w:rsid w:val="00563B14"/>
    <w:rsid w:val="00564389"/>
    <w:rsid w:val="005654A7"/>
    <w:rsid w:val="005671BC"/>
    <w:rsid w:val="00567BAE"/>
    <w:rsid w:val="005722E5"/>
    <w:rsid w:val="00574231"/>
    <w:rsid w:val="005828FF"/>
    <w:rsid w:val="005841AD"/>
    <w:rsid w:val="0059072C"/>
    <w:rsid w:val="00590D16"/>
    <w:rsid w:val="005923FA"/>
    <w:rsid w:val="00592E81"/>
    <w:rsid w:val="00593FF9"/>
    <w:rsid w:val="005947B9"/>
    <w:rsid w:val="0059588B"/>
    <w:rsid w:val="005A1221"/>
    <w:rsid w:val="005A4367"/>
    <w:rsid w:val="005A49F6"/>
    <w:rsid w:val="005A4A43"/>
    <w:rsid w:val="005A63D5"/>
    <w:rsid w:val="005A77E2"/>
    <w:rsid w:val="005B1383"/>
    <w:rsid w:val="005B7F49"/>
    <w:rsid w:val="005C1CA2"/>
    <w:rsid w:val="005C2F01"/>
    <w:rsid w:val="005C48ED"/>
    <w:rsid w:val="005C6619"/>
    <w:rsid w:val="005C6A23"/>
    <w:rsid w:val="005D1A69"/>
    <w:rsid w:val="005D5394"/>
    <w:rsid w:val="005D5EDF"/>
    <w:rsid w:val="005D6F73"/>
    <w:rsid w:val="005E2140"/>
    <w:rsid w:val="005F0BB8"/>
    <w:rsid w:val="005F13DF"/>
    <w:rsid w:val="005F528B"/>
    <w:rsid w:val="005F5C9E"/>
    <w:rsid w:val="005F6BEF"/>
    <w:rsid w:val="00620D29"/>
    <w:rsid w:val="00621C11"/>
    <w:rsid w:val="00621D35"/>
    <w:rsid w:val="006254C9"/>
    <w:rsid w:val="006271D6"/>
    <w:rsid w:val="00632B44"/>
    <w:rsid w:val="00636DE0"/>
    <w:rsid w:val="0064319A"/>
    <w:rsid w:val="00644BA4"/>
    <w:rsid w:val="006457A0"/>
    <w:rsid w:val="00650A07"/>
    <w:rsid w:val="00651FED"/>
    <w:rsid w:val="00654DEC"/>
    <w:rsid w:val="00654FBB"/>
    <w:rsid w:val="0065619A"/>
    <w:rsid w:val="0065632E"/>
    <w:rsid w:val="00660757"/>
    <w:rsid w:val="00665EFB"/>
    <w:rsid w:val="00665FCE"/>
    <w:rsid w:val="00667285"/>
    <w:rsid w:val="00673CC6"/>
    <w:rsid w:val="00675592"/>
    <w:rsid w:val="00675F72"/>
    <w:rsid w:val="00677521"/>
    <w:rsid w:val="006775B5"/>
    <w:rsid w:val="006802D9"/>
    <w:rsid w:val="00680DDA"/>
    <w:rsid w:val="00681B22"/>
    <w:rsid w:val="00684AEC"/>
    <w:rsid w:val="006906C4"/>
    <w:rsid w:val="00694A2F"/>
    <w:rsid w:val="00695241"/>
    <w:rsid w:val="00697509"/>
    <w:rsid w:val="006A36F9"/>
    <w:rsid w:val="006A3CAC"/>
    <w:rsid w:val="006A3DFB"/>
    <w:rsid w:val="006A562F"/>
    <w:rsid w:val="006A69E5"/>
    <w:rsid w:val="006B00FB"/>
    <w:rsid w:val="006B15F7"/>
    <w:rsid w:val="006B1CE5"/>
    <w:rsid w:val="006B3ECA"/>
    <w:rsid w:val="006B5101"/>
    <w:rsid w:val="006B56D1"/>
    <w:rsid w:val="006B6755"/>
    <w:rsid w:val="006C4F12"/>
    <w:rsid w:val="006C61F4"/>
    <w:rsid w:val="006D1F94"/>
    <w:rsid w:val="006D3242"/>
    <w:rsid w:val="006E1C50"/>
    <w:rsid w:val="006E2911"/>
    <w:rsid w:val="006E3091"/>
    <w:rsid w:val="006E54E9"/>
    <w:rsid w:val="006E5882"/>
    <w:rsid w:val="006F18D7"/>
    <w:rsid w:val="006F35E0"/>
    <w:rsid w:val="006F4169"/>
    <w:rsid w:val="006F5EE4"/>
    <w:rsid w:val="006F69AB"/>
    <w:rsid w:val="007026CC"/>
    <w:rsid w:val="007037FB"/>
    <w:rsid w:val="007044F0"/>
    <w:rsid w:val="007047AD"/>
    <w:rsid w:val="007069F4"/>
    <w:rsid w:val="00711387"/>
    <w:rsid w:val="0071152B"/>
    <w:rsid w:val="007140B5"/>
    <w:rsid w:val="00720195"/>
    <w:rsid w:val="007257D3"/>
    <w:rsid w:val="007307EA"/>
    <w:rsid w:val="007327DB"/>
    <w:rsid w:val="00740F2F"/>
    <w:rsid w:val="007454BD"/>
    <w:rsid w:val="007461B5"/>
    <w:rsid w:val="00747C27"/>
    <w:rsid w:val="00752534"/>
    <w:rsid w:val="007542E6"/>
    <w:rsid w:val="00755AE3"/>
    <w:rsid w:val="00760035"/>
    <w:rsid w:val="0076360E"/>
    <w:rsid w:val="00767B22"/>
    <w:rsid w:val="007709AE"/>
    <w:rsid w:val="00770F49"/>
    <w:rsid w:val="007734C5"/>
    <w:rsid w:val="0077605F"/>
    <w:rsid w:val="0077702A"/>
    <w:rsid w:val="00777BBF"/>
    <w:rsid w:val="00777F27"/>
    <w:rsid w:val="007817B3"/>
    <w:rsid w:val="00781AFF"/>
    <w:rsid w:val="00781C7B"/>
    <w:rsid w:val="007824E5"/>
    <w:rsid w:val="00785509"/>
    <w:rsid w:val="00785F02"/>
    <w:rsid w:val="007867EE"/>
    <w:rsid w:val="00787F51"/>
    <w:rsid w:val="00790F23"/>
    <w:rsid w:val="00791A5D"/>
    <w:rsid w:val="007923D0"/>
    <w:rsid w:val="007A0EF7"/>
    <w:rsid w:val="007A4FF7"/>
    <w:rsid w:val="007A564C"/>
    <w:rsid w:val="007A565E"/>
    <w:rsid w:val="007C1697"/>
    <w:rsid w:val="007C22C9"/>
    <w:rsid w:val="007C4DFB"/>
    <w:rsid w:val="007C75B9"/>
    <w:rsid w:val="007D2919"/>
    <w:rsid w:val="007D4A73"/>
    <w:rsid w:val="007E232A"/>
    <w:rsid w:val="007E4310"/>
    <w:rsid w:val="007E56A3"/>
    <w:rsid w:val="007E655E"/>
    <w:rsid w:val="007F3D1D"/>
    <w:rsid w:val="007F4145"/>
    <w:rsid w:val="007F7A42"/>
    <w:rsid w:val="008024D5"/>
    <w:rsid w:val="00803751"/>
    <w:rsid w:val="00807217"/>
    <w:rsid w:val="008128A0"/>
    <w:rsid w:val="00823439"/>
    <w:rsid w:val="00830791"/>
    <w:rsid w:val="0083124E"/>
    <w:rsid w:val="00834253"/>
    <w:rsid w:val="00836290"/>
    <w:rsid w:val="008421D5"/>
    <w:rsid w:val="008439DD"/>
    <w:rsid w:val="008464BF"/>
    <w:rsid w:val="00847BE0"/>
    <w:rsid w:val="00852A52"/>
    <w:rsid w:val="008530A7"/>
    <w:rsid w:val="0085324E"/>
    <w:rsid w:val="00855A8A"/>
    <w:rsid w:val="00855FAB"/>
    <w:rsid w:val="00864822"/>
    <w:rsid w:val="00867883"/>
    <w:rsid w:val="00871D18"/>
    <w:rsid w:val="008724CC"/>
    <w:rsid w:val="00873E0F"/>
    <w:rsid w:val="0087679E"/>
    <w:rsid w:val="00877892"/>
    <w:rsid w:val="008807A5"/>
    <w:rsid w:val="0088296C"/>
    <w:rsid w:val="00883962"/>
    <w:rsid w:val="00884983"/>
    <w:rsid w:val="00886C81"/>
    <w:rsid w:val="0089437D"/>
    <w:rsid w:val="008946DB"/>
    <w:rsid w:val="008A21C1"/>
    <w:rsid w:val="008A40EC"/>
    <w:rsid w:val="008A630A"/>
    <w:rsid w:val="008A7210"/>
    <w:rsid w:val="008B0C0C"/>
    <w:rsid w:val="008B267B"/>
    <w:rsid w:val="008B7410"/>
    <w:rsid w:val="008C0627"/>
    <w:rsid w:val="008C0979"/>
    <w:rsid w:val="008C6A48"/>
    <w:rsid w:val="008C7F01"/>
    <w:rsid w:val="008D4359"/>
    <w:rsid w:val="008E18B3"/>
    <w:rsid w:val="008E7EF6"/>
    <w:rsid w:val="008E7FDA"/>
    <w:rsid w:val="008F1898"/>
    <w:rsid w:val="008F2323"/>
    <w:rsid w:val="008F4953"/>
    <w:rsid w:val="008F5AD2"/>
    <w:rsid w:val="008F6A75"/>
    <w:rsid w:val="00900245"/>
    <w:rsid w:val="00900971"/>
    <w:rsid w:val="0090732B"/>
    <w:rsid w:val="0091112A"/>
    <w:rsid w:val="00915B31"/>
    <w:rsid w:val="00916FB5"/>
    <w:rsid w:val="00917CA5"/>
    <w:rsid w:val="00917D4F"/>
    <w:rsid w:val="00921E8B"/>
    <w:rsid w:val="00922D33"/>
    <w:rsid w:val="0092451E"/>
    <w:rsid w:val="009257AD"/>
    <w:rsid w:val="00925878"/>
    <w:rsid w:val="00927FDB"/>
    <w:rsid w:val="00933A46"/>
    <w:rsid w:val="00934039"/>
    <w:rsid w:val="00934E2A"/>
    <w:rsid w:val="00936ADE"/>
    <w:rsid w:val="00937679"/>
    <w:rsid w:val="009406CA"/>
    <w:rsid w:val="00944C71"/>
    <w:rsid w:val="0094731A"/>
    <w:rsid w:val="00947CB8"/>
    <w:rsid w:val="00947F2C"/>
    <w:rsid w:val="009502F1"/>
    <w:rsid w:val="00951F10"/>
    <w:rsid w:val="00954A5D"/>
    <w:rsid w:val="0095548D"/>
    <w:rsid w:val="0096024A"/>
    <w:rsid w:val="00960496"/>
    <w:rsid w:val="00960DCA"/>
    <w:rsid w:val="00962917"/>
    <w:rsid w:val="00962D44"/>
    <w:rsid w:val="00963078"/>
    <w:rsid w:val="00965FA1"/>
    <w:rsid w:val="00971B69"/>
    <w:rsid w:val="00971DC2"/>
    <w:rsid w:val="0097276E"/>
    <w:rsid w:val="009831C8"/>
    <w:rsid w:val="00984DB4"/>
    <w:rsid w:val="00996510"/>
    <w:rsid w:val="00997174"/>
    <w:rsid w:val="009A03CE"/>
    <w:rsid w:val="009A1B5C"/>
    <w:rsid w:val="009A24E1"/>
    <w:rsid w:val="009A4CE8"/>
    <w:rsid w:val="009A735D"/>
    <w:rsid w:val="009B2480"/>
    <w:rsid w:val="009B688F"/>
    <w:rsid w:val="009C4ECA"/>
    <w:rsid w:val="009D0096"/>
    <w:rsid w:val="009D5B61"/>
    <w:rsid w:val="009E2134"/>
    <w:rsid w:val="009E2635"/>
    <w:rsid w:val="009E2BC5"/>
    <w:rsid w:val="009E3D74"/>
    <w:rsid w:val="009E6BB1"/>
    <w:rsid w:val="009E7FBE"/>
    <w:rsid w:val="009F22BB"/>
    <w:rsid w:val="009F6CE4"/>
    <w:rsid w:val="009F6ED3"/>
    <w:rsid w:val="009F7866"/>
    <w:rsid w:val="009F7B66"/>
    <w:rsid w:val="00A0205C"/>
    <w:rsid w:val="00A03E18"/>
    <w:rsid w:val="00A04151"/>
    <w:rsid w:val="00A11697"/>
    <w:rsid w:val="00A1772F"/>
    <w:rsid w:val="00A22159"/>
    <w:rsid w:val="00A25562"/>
    <w:rsid w:val="00A32A60"/>
    <w:rsid w:val="00A35F48"/>
    <w:rsid w:val="00A36D55"/>
    <w:rsid w:val="00A431F6"/>
    <w:rsid w:val="00A47C33"/>
    <w:rsid w:val="00A50578"/>
    <w:rsid w:val="00A52D7A"/>
    <w:rsid w:val="00A54E7D"/>
    <w:rsid w:val="00A65EB2"/>
    <w:rsid w:val="00A714E3"/>
    <w:rsid w:val="00A77446"/>
    <w:rsid w:val="00A80F2C"/>
    <w:rsid w:val="00A81A68"/>
    <w:rsid w:val="00A91D1A"/>
    <w:rsid w:val="00A924D9"/>
    <w:rsid w:val="00A950BD"/>
    <w:rsid w:val="00AA5A95"/>
    <w:rsid w:val="00AA62C6"/>
    <w:rsid w:val="00AB43FD"/>
    <w:rsid w:val="00AB5A47"/>
    <w:rsid w:val="00AB6E62"/>
    <w:rsid w:val="00AC00F2"/>
    <w:rsid w:val="00AC43EC"/>
    <w:rsid w:val="00AC464B"/>
    <w:rsid w:val="00AD01D9"/>
    <w:rsid w:val="00AD2CAE"/>
    <w:rsid w:val="00AE0728"/>
    <w:rsid w:val="00AE0936"/>
    <w:rsid w:val="00AE5AF0"/>
    <w:rsid w:val="00AE656C"/>
    <w:rsid w:val="00AE7DEE"/>
    <w:rsid w:val="00AF7440"/>
    <w:rsid w:val="00B02819"/>
    <w:rsid w:val="00B07CC1"/>
    <w:rsid w:val="00B1258A"/>
    <w:rsid w:val="00B12ECA"/>
    <w:rsid w:val="00B14073"/>
    <w:rsid w:val="00B15C84"/>
    <w:rsid w:val="00B16466"/>
    <w:rsid w:val="00B2270B"/>
    <w:rsid w:val="00B24029"/>
    <w:rsid w:val="00B27070"/>
    <w:rsid w:val="00B27A46"/>
    <w:rsid w:val="00B30E3D"/>
    <w:rsid w:val="00B34AF6"/>
    <w:rsid w:val="00B351D2"/>
    <w:rsid w:val="00B43AA7"/>
    <w:rsid w:val="00B44A76"/>
    <w:rsid w:val="00B468F9"/>
    <w:rsid w:val="00B47AAF"/>
    <w:rsid w:val="00B57E8D"/>
    <w:rsid w:val="00B61A7A"/>
    <w:rsid w:val="00B66818"/>
    <w:rsid w:val="00B7082F"/>
    <w:rsid w:val="00B75757"/>
    <w:rsid w:val="00B77399"/>
    <w:rsid w:val="00B821A8"/>
    <w:rsid w:val="00B85D5B"/>
    <w:rsid w:val="00B87589"/>
    <w:rsid w:val="00B87B6A"/>
    <w:rsid w:val="00B92FCD"/>
    <w:rsid w:val="00B93855"/>
    <w:rsid w:val="00B96CA7"/>
    <w:rsid w:val="00B97D5F"/>
    <w:rsid w:val="00BA37E7"/>
    <w:rsid w:val="00BA5155"/>
    <w:rsid w:val="00BB2560"/>
    <w:rsid w:val="00BB56E1"/>
    <w:rsid w:val="00BB6530"/>
    <w:rsid w:val="00BC4FDE"/>
    <w:rsid w:val="00BD11F6"/>
    <w:rsid w:val="00BD16B6"/>
    <w:rsid w:val="00BD42A2"/>
    <w:rsid w:val="00BD49D6"/>
    <w:rsid w:val="00BF3D5A"/>
    <w:rsid w:val="00BF5BD9"/>
    <w:rsid w:val="00BF612B"/>
    <w:rsid w:val="00C01758"/>
    <w:rsid w:val="00C024BE"/>
    <w:rsid w:val="00C06650"/>
    <w:rsid w:val="00C074DA"/>
    <w:rsid w:val="00C07CE1"/>
    <w:rsid w:val="00C13114"/>
    <w:rsid w:val="00C157E7"/>
    <w:rsid w:val="00C17FA5"/>
    <w:rsid w:val="00C2612A"/>
    <w:rsid w:val="00C26CF7"/>
    <w:rsid w:val="00C3264E"/>
    <w:rsid w:val="00C32E27"/>
    <w:rsid w:val="00C32E47"/>
    <w:rsid w:val="00C34DC7"/>
    <w:rsid w:val="00C352C3"/>
    <w:rsid w:val="00C355BA"/>
    <w:rsid w:val="00C40AB4"/>
    <w:rsid w:val="00C424E6"/>
    <w:rsid w:val="00C4543A"/>
    <w:rsid w:val="00C46B38"/>
    <w:rsid w:val="00C46B78"/>
    <w:rsid w:val="00C5743C"/>
    <w:rsid w:val="00C57C65"/>
    <w:rsid w:val="00C607DE"/>
    <w:rsid w:val="00C61A46"/>
    <w:rsid w:val="00C62325"/>
    <w:rsid w:val="00C65850"/>
    <w:rsid w:val="00C6657D"/>
    <w:rsid w:val="00C6724D"/>
    <w:rsid w:val="00C679FD"/>
    <w:rsid w:val="00C705AE"/>
    <w:rsid w:val="00C7285C"/>
    <w:rsid w:val="00C76BEE"/>
    <w:rsid w:val="00C816B5"/>
    <w:rsid w:val="00C824CF"/>
    <w:rsid w:val="00C82BB1"/>
    <w:rsid w:val="00C92A02"/>
    <w:rsid w:val="00C933EC"/>
    <w:rsid w:val="00C9516C"/>
    <w:rsid w:val="00CA1202"/>
    <w:rsid w:val="00CA7444"/>
    <w:rsid w:val="00CB236F"/>
    <w:rsid w:val="00CB4065"/>
    <w:rsid w:val="00CB53D2"/>
    <w:rsid w:val="00CB6E82"/>
    <w:rsid w:val="00CC0487"/>
    <w:rsid w:val="00CC7CEA"/>
    <w:rsid w:val="00CD1B0E"/>
    <w:rsid w:val="00CD3D43"/>
    <w:rsid w:val="00CD5423"/>
    <w:rsid w:val="00CE36D9"/>
    <w:rsid w:val="00CE5CE1"/>
    <w:rsid w:val="00D01686"/>
    <w:rsid w:val="00D078A9"/>
    <w:rsid w:val="00D1338A"/>
    <w:rsid w:val="00D157A0"/>
    <w:rsid w:val="00D16809"/>
    <w:rsid w:val="00D22AA6"/>
    <w:rsid w:val="00D24F5E"/>
    <w:rsid w:val="00D255AA"/>
    <w:rsid w:val="00D26B5E"/>
    <w:rsid w:val="00D27F63"/>
    <w:rsid w:val="00D3346B"/>
    <w:rsid w:val="00D44954"/>
    <w:rsid w:val="00D46353"/>
    <w:rsid w:val="00D50178"/>
    <w:rsid w:val="00D5125B"/>
    <w:rsid w:val="00D52B5C"/>
    <w:rsid w:val="00D5441B"/>
    <w:rsid w:val="00D55338"/>
    <w:rsid w:val="00D55C79"/>
    <w:rsid w:val="00D638E0"/>
    <w:rsid w:val="00D64F5C"/>
    <w:rsid w:val="00D72771"/>
    <w:rsid w:val="00D76184"/>
    <w:rsid w:val="00D80A43"/>
    <w:rsid w:val="00D81D41"/>
    <w:rsid w:val="00D8217B"/>
    <w:rsid w:val="00D84CEF"/>
    <w:rsid w:val="00D9024D"/>
    <w:rsid w:val="00D938E8"/>
    <w:rsid w:val="00D93B2A"/>
    <w:rsid w:val="00D94662"/>
    <w:rsid w:val="00D97354"/>
    <w:rsid w:val="00D975FC"/>
    <w:rsid w:val="00D97D4F"/>
    <w:rsid w:val="00DA0D59"/>
    <w:rsid w:val="00DA1FB3"/>
    <w:rsid w:val="00DA6A99"/>
    <w:rsid w:val="00DB0A5E"/>
    <w:rsid w:val="00DB283B"/>
    <w:rsid w:val="00DB45A0"/>
    <w:rsid w:val="00DB4BD4"/>
    <w:rsid w:val="00DB5986"/>
    <w:rsid w:val="00DC1D23"/>
    <w:rsid w:val="00DC4BC3"/>
    <w:rsid w:val="00DC7959"/>
    <w:rsid w:val="00DD0851"/>
    <w:rsid w:val="00DD2A4A"/>
    <w:rsid w:val="00DD7908"/>
    <w:rsid w:val="00DE0548"/>
    <w:rsid w:val="00DE435B"/>
    <w:rsid w:val="00E02C55"/>
    <w:rsid w:val="00E17CF4"/>
    <w:rsid w:val="00E20EF7"/>
    <w:rsid w:val="00E23F9E"/>
    <w:rsid w:val="00E27B6A"/>
    <w:rsid w:val="00E30264"/>
    <w:rsid w:val="00E31607"/>
    <w:rsid w:val="00E3173D"/>
    <w:rsid w:val="00E41847"/>
    <w:rsid w:val="00E41EAA"/>
    <w:rsid w:val="00E45F9C"/>
    <w:rsid w:val="00E45FF7"/>
    <w:rsid w:val="00E47333"/>
    <w:rsid w:val="00E47CBF"/>
    <w:rsid w:val="00E5234F"/>
    <w:rsid w:val="00E53918"/>
    <w:rsid w:val="00E53B0C"/>
    <w:rsid w:val="00E552D2"/>
    <w:rsid w:val="00E56E02"/>
    <w:rsid w:val="00E6178D"/>
    <w:rsid w:val="00E63CD9"/>
    <w:rsid w:val="00E7209D"/>
    <w:rsid w:val="00E76397"/>
    <w:rsid w:val="00E77496"/>
    <w:rsid w:val="00E84A91"/>
    <w:rsid w:val="00E862DE"/>
    <w:rsid w:val="00E86A2A"/>
    <w:rsid w:val="00E91562"/>
    <w:rsid w:val="00EA0B1E"/>
    <w:rsid w:val="00EA468D"/>
    <w:rsid w:val="00EA5430"/>
    <w:rsid w:val="00EA5B2E"/>
    <w:rsid w:val="00EB06C7"/>
    <w:rsid w:val="00EB1AF7"/>
    <w:rsid w:val="00EB540C"/>
    <w:rsid w:val="00EB68AC"/>
    <w:rsid w:val="00ED1028"/>
    <w:rsid w:val="00ED3E74"/>
    <w:rsid w:val="00ED7D2E"/>
    <w:rsid w:val="00ED7FDE"/>
    <w:rsid w:val="00EE076E"/>
    <w:rsid w:val="00EE2928"/>
    <w:rsid w:val="00EE5D3C"/>
    <w:rsid w:val="00EF1074"/>
    <w:rsid w:val="00EF3338"/>
    <w:rsid w:val="00F04232"/>
    <w:rsid w:val="00F07AF1"/>
    <w:rsid w:val="00F12E6B"/>
    <w:rsid w:val="00F13179"/>
    <w:rsid w:val="00F14A99"/>
    <w:rsid w:val="00F14AA4"/>
    <w:rsid w:val="00F15B07"/>
    <w:rsid w:val="00F15E43"/>
    <w:rsid w:val="00F20C01"/>
    <w:rsid w:val="00F2138D"/>
    <w:rsid w:val="00F21934"/>
    <w:rsid w:val="00F21BF9"/>
    <w:rsid w:val="00F31285"/>
    <w:rsid w:val="00F37A4D"/>
    <w:rsid w:val="00F37C6B"/>
    <w:rsid w:val="00F437CF"/>
    <w:rsid w:val="00F44C2E"/>
    <w:rsid w:val="00F450A3"/>
    <w:rsid w:val="00F54928"/>
    <w:rsid w:val="00F54FDC"/>
    <w:rsid w:val="00F610B0"/>
    <w:rsid w:val="00F61164"/>
    <w:rsid w:val="00F67805"/>
    <w:rsid w:val="00F67B43"/>
    <w:rsid w:val="00F716D0"/>
    <w:rsid w:val="00F735F9"/>
    <w:rsid w:val="00F86E08"/>
    <w:rsid w:val="00F87792"/>
    <w:rsid w:val="00F930F0"/>
    <w:rsid w:val="00F9469F"/>
    <w:rsid w:val="00F968E8"/>
    <w:rsid w:val="00F97566"/>
    <w:rsid w:val="00F977C7"/>
    <w:rsid w:val="00F979C7"/>
    <w:rsid w:val="00FA10D4"/>
    <w:rsid w:val="00FA35BE"/>
    <w:rsid w:val="00FB0199"/>
    <w:rsid w:val="00FB3D71"/>
    <w:rsid w:val="00FB67AB"/>
    <w:rsid w:val="00FB6970"/>
    <w:rsid w:val="00FB7AB0"/>
    <w:rsid w:val="00FC40C7"/>
    <w:rsid w:val="00FC4195"/>
    <w:rsid w:val="00FC723C"/>
    <w:rsid w:val="00FD22CD"/>
    <w:rsid w:val="00FD3CA2"/>
    <w:rsid w:val="00FD6637"/>
    <w:rsid w:val="00FD7B64"/>
    <w:rsid w:val="00FF0BC7"/>
    <w:rsid w:val="00FF1929"/>
    <w:rsid w:val="00FF26B0"/>
    <w:rsid w:val="00FF3E57"/>
    <w:rsid w:val="00FF3EDC"/>
    <w:rsid w:val="00FF454A"/>
    <w:rsid w:val="00FF45D2"/>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autoRedefine/>
    <w:uiPriority w:val="9"/>
    <w:qFormat/>
    <w:rsid w:val="00C355BA"/>
    <w:pPr>
      <w:keepNext w:val="0"/>
      <w:widowControl/>
      <w:numPr>
        <w:numId w:val="1"/>
      </w:numPr>
      <w:shd w:val="clear" w:color="auto" w:fill="auto"/>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C355BA"/>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F716D0"/>
    <w:rPr>
      <w:rFonts w:ascii="Arial" w:eastAsia="WenQuanYi Micro Hei" w:hAnsi="Arial" w:cs="Arial"/>
      <w:b/>
      <w:sz w:val="20"/>
      <w:szCs w:val="24"/>
      <w:lang w:eastAsia="zh-CN" w:bidi="hi-IN"/>
    </w:rPr>
  </w:style>
  <w:style w:type="character" w:customStyle="1" w:styleId="citao2Char">
    <w:name w:val="citação 2 Char"/>
    <w:basedOn w:val="CitaoChar"/>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46B78"/>
    <w:rPr>
      <w:rFonts w:ascii="Arial" w:eastAsiaTheme="minorEastAsia" w:hAnsi="Arial" w:cs="Arial"/>
      <w:sz w:val="20"/>
      <w:szCs w:val="20"/>
      <w:lang w:eastAsia="zh-CN" w:bidi="hi-IN"/>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rsid w:val="00C074DA"/>
    <w:pPr>
      <w:suppressLineNumbers/>
      <w:spacing w:before="120" w:after="120"/>
    </w:pPr>
    <w:rPr>
      <w:rFonts w:cs="FreeSans"/>
      <w:i/>
      <w:iCs/>
      <w:sz w:val="24"/>
    </w:rPr>
  </w:style>
  <w:style w:type="paragraph" w:customStyle="1" w:styleId="ndice">
    <w:name w:val="Índice"/>
    <w:basedOn w:val="Normal"/>
    <w:rsid w:val="00C074DA"/>
    <w:pPr>
      <w:suppressLineNumbers/>
    </w:pPr>
    <w:rPr>
      <w:rFonts w:cs="FreeSans"/>
    </w:rPr>
  </w:style>
  <w:style w:type="paragraph" w:styleId="Citao">
    <w:name w:val="Quote"/>
    <w:basedOn w:val="Normal"/>
    <w:next w:val="Normal"/>
    <w:link w:val="Citao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F716D0"/>
    <w:pPr>
      <w:spacing w:beforeLines="120" w:afterLines="120" w:line="312" w:lineRule="auto"/>
      <w:ind w:left="357" w:hanging="357"/>
    </w:pPr>
  </w:style>
  <w:style w:type="paragraph" w:customStyle="1" w:styleId="PADRO">
    <w:name w:val="PADRÃO"/>
    <w:autoRedefine/>
    <w:qFormat/>
    <w:rsid w:val="003E23B4"/>
    <w:pPr>
      <w:keepNext/>
      <w:widowControl w:val="0"/>
      <w:shd w:val="clear" w:color="auto" w:fill="FFFFFF"/>
      <w:suppressAutoHyphens/>
      <w:spacing w:before="120" w:after="120" w:line="276" w:lineRule="auto"/>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rsid w:val="00C074DA"/>
    <w:rPr>
      <w:szCs w:val="20"/>
    </w:rPr>
  </w:style>
  <w:style w:type="paragraph" w:customStyle="1" w:styleId="Citao1">
    <w:name w:val="Citação1"/>
    <w:basedOn w:val="Normal"/>
    <w:next w:val="Normal"/>
    <w:link w:val="Quote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rsid w:val="00C074DA"/>
    <w:pPr>
      <w:spacing w:before="480"/>
      <w:ind w:left="644"/>
    </w:pPr>
    <w:rPr>
      <w:rFonts w:cs="Times New Roman"/>
      <w:b w:val="0"/>
      <w:color w:val="000000"/>
      <w:szCs w:val="20"/>
    </w:rPr>
  </w:style>
  <w:style w:type="paragraph" w:customStyle="1" w:styleId="Nivel2">
    <w:name w:val="Nivel 2"/>
    <w:basedOn w:val="Normal"/>
    <w:link w:val="Nivel2Char"/>
    <w:autoRedefine/>
    <w:qFormat/>
    <w:rsid w:val="00E23F9E"/>
    <w:pPr>
      <w:numPr>
        <w:ilvl w:val="1"/>
        <w:numId w:val="1"/>
      </w:numPr>
      <w:spacing w:before="120" w:after="120" w:line="276" w:lineRule="auto"/>
      <w:ind w:left="0" w:firstLine="0"/>
      <w:jc w:val="both"/>
    </w:pPr>
    <w:rPr>
      <w:rFonts w:cs="Arial"/>
      <w:bCs/>
      <w:szCs w:val="20"/>
      <w:lang w:eastAsia="en-US"/>
    </w:rPr>
  </w:style>
  <w:style w:type="paragraph" w:customStyle="1" w:styleId="Nivel10">
    <w:name w:val="Nivel 1"/>
    <w:basedOn w:val="Nivel2"/>
    <w:next w:val="Nivel2"/>
    <w:rsid w:val="00C074DA"/>
    <w:rPr>
      <w:b/>
    </w:rPr>
  </w:style>
  <w:style w:type="paragraph" w:customStyle="1" w:styleId="Nivel3">
    <w:name w:val="Nivel 3"/>
    <w:basedOn w:val="PADRO"/>
    <w:link w:val="Nivel3Char"/>
    <w:autoRedefine/>
    <w:qFormat/>
    <w:rsid w:val="00E45FF7"/>
    <w:pPr>
      <w:keepNext w:val="0"/>
      <w:widowControl/>
      <w:numPr>
        <w:ilvl w:val="2"/>
        <w:numId w:val="1"/>
      </w:numPr>
      <w:shd w:val="clear" w:color="auto" w:fill="auto"/>
      <w:ind w:left="284" w:firstLine="0"/>
    </w:pPr>
    <w:rPr>
      <w:rFonts w:ascii="Arial" w:hAnsi="Arial" w:cs="Arial"/>
      <w:szCs w:val="20"/>
    </w:rPr>
  </w:style>
  <w:style w:type="paragraph" w:customStyle="1" w:styleId="Nivel4">
    <w:name w:val="Nivel 4"/>
    <w:basedOn w:val="Normal"/>
    <w:link w:val="Nivel4Char"/>
    <w:autoRedefine/>
    <w:qFormat/>
    <w:rsid w:val="00C46B78"/>
    <w:pPr>
      <w:numPr>
        <w:ilvl w:val="3"/>
        <w:numId w:val="1"/>
      </w:numPr>
      <w:suppressAutoHyphens w:val="0"/>
      <w:spacing w:before="120" w:after="120" w:line="276" w:lineRule="auto"/>
      <w:ind w:left="567" w:firstLine="0"/>
      <w:jc w:val="both"/>
      <w:textAlignment w:val="baseline"/>
    </w:pPr>
    <w:rPr>
      <w:rFonts w:eastAsiaTheme="minorEastAsia" w:cs="Arial"/>
      <w:szCs w:val="20"/>
      <w:lang w:eastAsia="zh-CN" w:bidi="hi-IN"/>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rsid w:val="00C074DA"/>
  </w:style>
  <w:style w:type="paragraph" w:styleId="Cabealho">
    <w:name w:val="header"/>
    <w:basedOn w:val="Normal"/>
    <w:link w:val="CabealhoChar"/>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E23F9E"/>
    <w:rPr>
      <w:rFonts w:ascii="Arial" w:eastAsia="Times New Roman" w:hAnsi="Arial" w:cs="Arial"/>
      <w:bCs/>
      <w:sz w:val="20"/>
      <w:szCs w:val="20"/>
    </w:rPr>
  </w:style>
  <w:style w:type="paragraph" w:customStyle="1" w:styleId="Nvel3-R">
    <w:name w:val="Nível 3-R"/>
    <w:basedOn w:val="Nivel3"/>
    <w:link w:val="Nvel3-RChar"/>
    <w:autoRedefine/>
    <w:qFormat/>
    <w:rsid w:val="00E47CBF"/>
    <w:pPr>
      <w:suppressAutoHyphens w:val="0"/>
    </w:pPr>
    <w:rPr>
      <w:rFonts w:eastAsia="Times New Roman"/>
      <w:iCs/>
    </w:rPr>
  </w:style>
  <w:style w:type="paragraph" w:customStyle="1" w:styleId="Nvel4-R">
    <w:name w:val="Nível 4-R"/>
    <w:basedOn w:val="Nivel4"/>
    <w:link w:val="Nvel4-RChar"/>
    <w:qFormat/>
    <w:rsid w:val="00C46B78"/>
    <w:rPr>
      <w:i/>
      <w:iCs/>
      <w:color w:val="FF0000"/>
    </w:rPr>
  </w:style>
  <w:style w:type="character" w:customStyle="1" w:styleId="Nvel3-RChar">
    <w:name w:val="Nível 3-R Char"/>
    <w:basedOn w:val="Fontepargpadro"/>
    <w:link w:val="Nvel3-R"/>
    <w:rsid w:val="00E47CBF"/>
    <w:rPr>
      <w:rFonts w:ascii="Arial" w:eastAsia="Times New Roman" w:hAnsi="Arial" w:cs="Arial"/>
      <w:iCs/>
      <w:sz w:val="20"/>
      <w:szCs w:val="20"/>
      <w:lang w:eastAsia="zh-CN" w:bidi="hi-IN"/>
    </w:rPr>
  </w:style>
  <w:style w:type="character" w:customStyle="1" w:styleId="Nvel4-RChar">
    <w:name w:val="Nível 4-R Char"/>
    <w:basedOn w:val="Nivel4Char"/>
    <w:link w:val="Nvel4-R"/>
    <w:rsid w:val="00C46B78"/>
    <w:rPr>
      <w:rFonts w:ascii="Arial" w:eastAsiaTheme="minorEastAsia" w:hAnsi="Arial" w:cs="Arial"/>
      <w:i/>
      <w:iCs/>
      <w:color w:val="FF0000"/>
      <w:sz w:val="20"/>
      <w:szCs w:val="20"/>
      <w:lang w:eastAsia="zh-CN" w:bidi="hi-IN"/>
    </w:rPr>
  </w:style>
  <w:style w:type="character" w:customStyle="1" w:styleId="Nivel3Char">
    <w:name w:val="Nivel 3 Char"/>
    <w:basedOn w:val="Fontepargpadro"/>
    <w:link w:val="Nivel3"/>
    <w:rsid w:val="00E45FF7"/>
    <w:rPr>
      <w:rFonts w:ascii="Arial" w:eastAsia="WenQuanYi Micro Hei" w:hAnsi="Arial" w:cs="Arial"/>
      <w:sz w:val="20"/>
      <w:szCs w:val="20"/>
      <w:lang w:eastAsia="zh-CN" w:bidi="hi-IN"/>
    </w:rPr>
  </w:style>
  <w:style w:type="paragraph" w:customStyle="1" w:styleId="Nvel2-Opcional">
    <w:name w:val="Nível 2-Opcional"/>
    <w:basedOn w:val="Nivel2"/>
    <w:link w:val="Nvel2-OpcionalChar"/>
    <w:autoRedefine/>
    <w:qFormat/>
    <w:rsid w:val="00431C67"/>
    <w:rPr>
      <w:i/>
      <w:color w:val="EE0000"/>
    </w:rPr>
  </w:style>
  <w:style w:type="character" w:customStyle="1" w:styleId="Nvel2-OpcionalChar">
    <w:name w:val="Nível 2-Opcional Char"/>
    <w:basedOn w:val="Fontepargpadro"/>
    <w:link w:val="Nvel2-Opcional"/>
    <w:rsid w:val="00431C67"/>
    <w:rPr>
      <w:rFonts w:ascii="Arial" w:eastAsia="Times New Roman" w:hAnsi="Arial" w:cs="Arial"/>
      <w:bCs/>
      <w:i/>
      <w:color w:val="EE0000"/>
      <w:sz w:val="20"/>
      <w:szCs w:val="20"/>
    </w:rPr>
  </w:style>
  <w:style w:type="paragraph" w:customStyle="1" w:styleId="Nvel2Misto">
    <w:name w:val="Nível2Misto"/>
    <w:basedOn w:val="Nivel2"/>
    <w:link w:val="Nvel2MistoChar"/>
    <w:qFormat/>
    <w:rsid w:val="00F87792"/>
    <w:rPr>
      <w:rFonts w:eastAsia="Arial"/>
      <w:color w:val="000000"/>
    </w:rPr>
  </w:style>
  <w:style w:type="character" w:customStyle="1" w:styleId="Nvel2MistoChar">
    <w:name w:val="Nível2Misto Char"/>
    <w:basedOn w:val="Nivel2Char"/>
    <w:link w:val="Nvel2Misto"/>
    <w:rsid w:val="00F87792"/>
    <w:rPr>
      <w:rFonts w:ascii="Arial" w:eastAsia="Arial" w:hAnsi="Arial" w:cs="Arial"/>
      <w:bCs/>
      <w:color w:val="000000"/>
      <w:sz w:val="20"/>
      <w:szCs w:val="20"/>
    </w:rPr>
  </w:style>
  <w:style w:type="paragraph" w:customStyle="1" w:styleId="Nvel3Misto">
    <w:name w:val="Nível 3 Misto"/>
    <w:basedOn w:val="Nivel3"/>
    <w:link w:val="Nvel3MistoChar"/>
    <w:qFormat/>
    <w:rsid w:val="007F4145"/>
  </w:style>
  <w:style w:type="character" w:customStyle="1" w:styleId="Nvel3MistoChar">
    <w:name w:val="Nível 3 Misto Char"/>
    <w:basedOn w:val="Nivel3Char"/>
    <w:link w:val="Nvel3Misto"/>
    <w:rsid w:val="007F4145"/>
    <w:rPr>
      <w:rFonts w:ascii="Arial" w:eastAsia="WenQuanYi Micro Hei" w:hAnsi="Arial" w:cs="Arial"/>
      <w:sz w:val="20"/>
      <w:szCs w:val="20"/>
      <w:lang w:eastAsia="zh-CN" w:bidi="hi-IN"/>
    </w:rPr>
  </w:style>
  <w:style w:type="paragraph" w:customStyle="1" w:styleId="padraocentro">
    <w:name w:val="padrao_centro"/>
    <w:basedOn w:val="Normal"/>
    <w:rsid w:val="007037FB"/>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6363">
      <w:bodyDiv w:val="1"/>
      <w:marLeft w:val="0"/>
      <w:marRight w:val="0"/>
      <w:marTop w:val="0"/>
      <w:marBottom w:val="0"/>
      <w:divBdr>
        <w:top w:val="none" w:sz="0" w:space="0" w:color="auto"/>
        <w:left w:val="none" w:sz="0" w:space="0" w:color="auto"/>
        <w:bottom w:val="none" w:sz="0" w:space="0" w:color="auto"/>
        <w:right w:val="none" w:sz="0" w:space="0" w:color="auto"/>
      </w:divBdr>
    </w:div>
    <w:div w:id="562060641">
      <w:bodyDiv w:val="1"/>
      <w:marLeft w:val="0"/>
      <w:marRight w:val="0"/>
      <w:marTop w:val="0"/>
      <w:marBottom w:val="0"/>
      <w:divBdr>
        <w:top w:val="none" w:sz="0" w:space="0" w:color="auto"/>
        <w:left w:val="none" w:sz="0" w:space="0" w:color="auto"/>
        <w:bottom w:val="none" w:sz="0" w:space="0" w:color="auto"/>
        <w:right w:val="none" w:sz="0" w:space="0" w:color="auto"/>
      </w:divBdr>
    </w:div>
    <w:div w:id="1415471765">
      <w:bodyDiv w:val="1"/>
      <w:marLeft w:val="0"/>
      <w:marRight w:val="0"/>
      <w:marTop w:val="0"/>
      <w:marBottom w:val="0"/>
      <w:divBdr>
        <w:top w:val="none" w:sz="0" w:space="0" w:color="auto"/>
        <w:left w:val="none" w:sz="0" w:space="0" w:color="auto"/>
        <w:bottom w:val="none" w:sz="0" w:space="0" w:color="auto"/>
        <w:right w:val="none" w:sz="0" w:space="0" w:color="auto"/>
      </w:divBdr>
    </w:div>
    <w:div w:id="1459839924">
      <w:bodyDiv w:val="1"/>
      <w:marLeft w:val="0"/>
      <w:marRight w:val="0"/>
      <w:marTop w:val="0"/>
      <w:marBottom w:val="0"/>
      <w:divBdr>
        <w:top w:val="none" w:sz="0" w:space="0" w:color="auto"/>
        <w:left w:val="none" w:sz="0" w:space="0" w:color="auto"/>
        <w:bottom w:val="none" w:sz="0" w:space="0" w:color="auto"/>
        <w:right w:val="none" w:sz="0" w:space="0" w:color="auto"/>
      </w:divBdr>
      <w:divsChild>
        <w:div w:id="957874705">
          <w:marLeft w:val="0"/>
          <w:marRight w:val="0"/>
          <w:marTop w:val="0"/>
          <w:marBottom w:val="0"/>
          <w:divBdr>
            <w:top w:val="none" w:sz="0" w:space="0" w:color="auto"/>
            <w:left w:val="none" w:sz="0" w:space="0" w:color="auto"/>
            <w:bottom w:val="none" w:sz="0" w:space="0" w:color="auto"/>
            <w:right w:val="none" w:sz="0" w:space="0" w:color="auto"/>
          </w:divBdr>
          <w:divsChild>
            <w:div w:id="5387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01878">
      <w:bodyDiv w:val="1"/>
      <w:marLeft w:val="0"/>
      <w:marRight w:val="0"/>
      <w:marTop w:val="0"/>
      <w:marBottom w:val="0"/>
      <w:divBdr>
        <w:top w:val="none" w:sz="0" w:space="0" w:color="auto"/>
        <w:left w:val="none" w:sz="0" w:space="0" w:color="auto"/>
        <w:bottom w:val="none" w:sz="0" w:space="0" w:color="auto"/>
        <w:right w:val="none" w:sz="0" w:space="0" w:color="auto"/>
      </w:divBdr>
    </w:div>
    <w:div w:id="1899778552">
      <w:bodyDiv w:val="1"/>
      <w:marLeft w:val="0"/>
      <w:marRight w:val="0"/>
      <w:marTop w:val="0"/>
      <w:marBottom w:val="0"/>
      <w:divBdr>
        <w:top w:val="none" w:sz="0" w:space="0" w:color="auto"/>
        <w:left w:val="none" w:sz="0" w:space="0" w:color="auto"/>
        <w:bottom w:val="none" w:sz="0" w:space="0" w:color="auto"/>
        <w:right w:val="none" w:sz="0" w:space="0" w:color="auto"/>
      </w:divBdr>
    </w:div>
    <w:div w:id="1935087528">
      <w:bodyDiv w:val="1"/>
      <w:marLeft w:val="0"/>
      <w:marRight w:val="0"/>
      <w:marTop w:val="0"/>
      <w:marBottom w:val="0"/>
      <w:divBdr>
        <w:top w:val="none" w:sz="0" w:space="0" w:color="auto"/>
        <w:left w:val="none" w:sz="0" w:space="0" w:color="auto"/>
        <w:bottom w:val="none" w:sz="0" w:space="0" w:color="auto"/>
        <w:right w:val="none" w:sz="0" w:space="0" w:color="auto"/>
      </w:divBdr>
      <w:divsChild>
        <w:div w:id="677004145">
          <w:marLeft w:val="0"/>
          <w:marRight w:val="0"/>
          <w:marTop w:val="0"/>
          <w:marBottom w:val="0"/>
          <w:divBdr>
            <w:top w:val="none" w:sz="0" w:space="0" w:color="auto"/>
            <w:left w:val="none" w:sz="0" w:space="0" w:color="auto"/>
            <w:bottom w:val="none" w:sz="0" w:space="0" w:color="auto"/>
            <w:right w:val="none" w:sz="0" w:space="0" w:color="auto"/>
          </w:divBdr>
          <w:divsChild>
            <w:div w:id="58958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https://normas.leg.br/?urn=urn:lex:br:federal:constituicao:1988-10-05;1988"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planalto.gov.br/ccivil_03/_ato2019-2022/2021/lei/L14133.htm" TargetMode="External"/><Relationship Id="rId7" Type="http://schemas.openxmlformats.org/officeDocument/2006/relationships/image" Target="media/image1.jpeg"/><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ortaltransparencia.gov.br/sancoes/cnep" TargetMode="External"/><Relationship Id="rId25"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LEIS/L6404consol.htm" TargetMode="External"/><Relationship Id="rId24" Type="http://schemas.openxmlformats.org/officeDocument/2006/relationships/hyperlink" Target="https://www.planalto.gov.br/ccivil_03/_ato2011-2014/2013/lei/l12846.htm" TargetMode="External"/><Relationship Id="rId5" Type="http://schemas.openxmlformats.org/officeDocument/2006/relationships/footnotes" Target="footnotes.xml"/><Relationship Id="rId15" Type="http://schemas.openxmlformats.org/officeDocument/2006/relationships/hyperlink" Target="https://www.planalto.gov.br/ccivil_03/leis/lcp/lcp12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2.xml"/><Relationship Id="rId10" Type="http://schemas.openxmlformats.org/officeDocument/2006/relationships/hyperlink" Target="https://www.gov.br/compras/pt-br/sistemas/conheca-o-compras/aplicativo-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ncp.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6852</Words>
  <Characters>37006</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2025-09-02T13:50:00Z</dcterms:created>
  <dcterms:modified xsi:type="dcterms:W3CDTF">2025-09-22T14:37:00Z</dcterms:modified>
</cp:coreProperties>
</file>